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A3E8A" w14:textId="6D795103" w:rsidR="00742041" w:rsidRPr="00CF51FF" w:rsidRDefault="00F711C6" w:rsidP="00F7083E">
      <w:pPr>
        <w:tabs>
          <w:tab w:val="num" w:pos="1440"/>
          <w:tab w:val="left" w:pos="1985"/>
          <w:tab w:val="right" w:pos="10065"/>
        </w:tabs>
        <w:spacing w:before="120" w:line="276" w:lineRule="auto"/>
        <w:ind w:left="539"/>
        <w:jc w:val="center"/>
        <w:rPr>
          <w:rFonts w:cs="Arial"/>
          <w:b/>
          <w:szCs w:val="22"/>
        </w:rPr>
      </w:pPr>
      <w:bookmarkStart w:id="0" w:name="_GoBack"/>
      <w:bookmarkEnd w:id="0"/>
      <w:r>
        <w:rPr>
          <w:rFonts w:cs="Arial"/>
          <w:b/>
          <w:szCs w:val="22"/>
        </w:rPr>
        <w:t>Opis przedmiotu zamówienia</w:t>
      </w:r>
    </w:p>
    <w:p w14:paraId="7078C881" w14:textId="428AFA3B" w:rsidR="00742041" w:rsidRPr="003F0488" w:rsidRDefault="00742041" w:rsidP="00F7083E">
      <w:pPr>
        <w:tabs>
          <w:tab w:val="num" w:pos="1440"/>
          <w:tab w:val="left" w:pos="1985"/>
          <w:tab w:val="right" w:pos="10065"/>
        </w:tabs>
        <w:spacing w:before="120" w:line="276" w:lineRule="auto"/>
        <w:ind w:left="539"/>
        <w:jc w:val="center"/>
        <w:rPr>
          <w:rFonts w:cs="Arial"/>
          <w:b/>
          <w:szCs w:val="22"/>
        </w:rPr>
      </w:pPr>
      <w:r>
        <w:rPr>
          <w:rFonts w:cs="Arial"/>
          <w:b/>
          <w:szCs w:val="22"/>
        </w:rPr>
        <w:t>„</w:t>
      </w:r>
      <w:r w:rsidRPr="00390E91">
        <w:rPr>
          <w:rFonts w:cs="Arial"/>
          <w:b/>
          <w:szCs w:val="22"/>
        </w:rPr>
        <w:t xml:space="preserve">Wykonywanie prac sprzętem budowlanym i transportowym przy pracach </w:t>
      </w:r>
      <w:r>
        <w:rPr>
          <w:rFonts w:cs="Arial"/>
          <w:b/>
          <w:szCs w:val="22"/>
        </w:rPr>
        <w:t>Grup Likwidacji Infrastruktury”</w:t>
      </w:r>
    </w:p>
    <w:p w14:paraId="26FC6833" w14:textId="3726A6FE" w:rsidR="00382F0A" w:rsidRPr="00AD40D7" w:rsidRDefault="00382F0A" w:rsidP="009B46E1">
      <w:pPr>
        <w:spacing w:line="276" w:lineRule="auto"/>
        <w:ind w:firstLine="539"/>
      </w:pPr>
      <w:r w:rsidRPr="00AD40D7">
        <w:t>W 202</w:t>
      </w:r>
      <w:r w:rsidR="00EB18E5">
        <w:t>6</w:t>
      </w:r>
      <w:r w:rsidR="008655B2">
        <w:t xml:space="preserve"> roku</w:t>
      </w:r>
      <w:r w:rsidRPr="00AD40D7">
        <w:t xml:space="preserve"> planowana jest kontynuacja prac związanych z likwidacją zbędnej infrastruktury poeksploatacyjnej kopalń ropnych i gazowych</w:t>
      </w:r>
      <w:r w:rsidR="005705A9">
        <w:t xml:space="preserve">, likwidacją odwiertów </w:t>
      </w:r>
      <w:r w:rsidRPr="00AD40D7">
        <w:t>zgodnie z wymogami Prawa Geologicznego i</w:t>
      </w:r>
      <w:r w:rsidR="005705A9">
        <w:t xml:space="preserve"> Górniczego w </w:t>
      </w:r>
      <w:r w:rsidR="008655B2">
        <w:t>Orlen S.A - Oddział PGNiG w Sanoku</w:t>
      </w:r>
      <w:r w:rsidR="005705A9">
        <w:t xml:space="preserve"> oraz prac obróbczych w odwiertach.</w:t>
      </w:r>
      <w:r w:rsidRPr="00AD40D7">
        <w:t xml:space="preserve"> </w:t>
      </w:r>
      <w:r w:rsidRPr="003B1AA2">
        <w:t xml:space="preserve">Na terenie działalności całego Oddziału </w:t>
      </w:r>
      <w:r w:rsidR="008655B2">
        <w:t xml:space="preserve">PGNiG </w:t>
      </w:r>
      <w:r w:rsidRPr="003B1AA2">
        <w:t xml:space="preserve">w Sanoku zachodzi </w:t>
      </w:r>
      <w:r w:rsidR="00B40C29" w:rsidRPr="003B1AA2">
        <w:t xml:space="preserve">również </w:t>
      </w:r>
      <w:r w:rsidRPr="003B1AA2">
        <w:t xml:space="preserve">potrzeba budowy przy odwiertach </w:t>
      </w:r>
      <w:r w:rsidRPr="00AD40D7">
        <w:t xml:space="preserve">tymczasowych placów manewrowych, dróg dojazdowych z płyt drogowych oraz przewozu zaplecza technicznego i socjalnego, budynków kontenerowych, zbiorników na ciecze robocze, ramp, różnego rodzaju sprzętu przeznaczonego do prac w odwiertach do czego będzie również wykorzystywany planowany do zamawiania sprzęt. Obowiązkiem wykonawcy </w:t>
      </w:r>
      <w:r w:rsidR="00CB5DF0" w:rsidRPr="00AD40D7">
        <w:t>będzie</w:t>
      </w:r>
      <w:r w:rsidR="003B1AA2">
        <w:t xml:space="preserve"> </w:t>
      </w:r>
      <w:r w:rsidR="002B0A3A">
        <w:t xml:space="preserve">wykonywanie załadunku i </w:t>
      </w:r>
      <w:r w:rsidRPr="00AD40D7">
        <w:t xml:space="preserve">rozładunku </w:t>
      </w:r>
      <w:r w:rsidR="002B0A3A">
        <w:t>(w tym dostarczenie niezbędnego</w:t>
      </w:r>
      <w:r w:rsidR="002B0A3A" w:rsidRPr="00AD40D7">
        <w:t xml:space="preserve"> osprzęt</w:t>
      </w:r>
      <w:r w:rsidR="002B0A3A">
        <w:t>u)</w:t>
      </w:r>
      <w:r w:rsidR="00D36D63">
        <w:t>,</w:t>
      </w:r>
      <w:r w:rsidR="002B0A3A" w:rsidRPr="00AD40D7">
        <w:t xml:space="preserve"> </w:t>
      </w:r>
      <w:r w:rsidRPr="00AD40D7">
        <w:t>a także zabezpi</w:t>
      </w:r>
      <w:r w:rsidR="003B1AA2">
        <w:t>eczenie</w:t>
      </w:r>
      <w:r w:rsidR="00CB5DF0" w:rsidRPr="00AD40D7">
        <w:t xml:space="preserve"> przewożonych materiałów i</w:t>
      </w:r>
      <w:r w:rsidRPr="00AD40D7">
        <w:t xml:space="preserve"> sprzętu w trakcie transportu. </w:t>
      </w:r>
    </w:p>
    <w:p w14:paraId="3C363B21" w14:textId="0732638E" w:rsidR="00382F0A" w:rsidRPr="00AD40D7" w:rsidRDefault="00382F0A" w:rsidP="009B46E1">
      <w:pPr>
        <w:spacing w:line="276" w:lineRule="auto"/>
        <w:ind w:firstLine="539"/>
      </w:pPr>
      <w:r w:rsidRPr="00AD40D7">
        <w:t>Planowane prace będą się odbywać głównie w rejo</w:t>
      </w:r>
      <w:r w:rsidR="00CC6842" w:rsidRPr="00AD40D7">
        <w:t xml:space="preserve">nie </w:t>
      </w:r>
      <w:r w:rsidR="00156B74">
        <w:t xml:space="preserve">województw podkarpackiego </w:t>
      </w:r>
      <w:r w:rsidR="005705A9">
        <w:br/>
      </w:r>
      <w:r w:rsidR="00156B74">
        <w:t>i małopolskiego, ponadto</w:t>
      </w:r>
      <w:r w:rsidRPr="00AD40D7">
        <w:t xml:space="preserve"> Zamawiający zastrzega </w:t>
      </w:r>
      <w:r w:rsidR="00653AD4" w:rsidRPr="00AD40D7">
        <w:t>możliwość wykonywania</w:t>
      </w:r>
      <w:r w:rsidRPr="00AD40D7">
        <w:t xml:space="preserve"> prac na pozostałych jednostkach organizacyjnych Od</w:t>
      </w:r>
      <w:r w:rsidR="00156B74">
        <w:t>działu</w:t>
      </w:r>
      <w:r w:rsidR="008655B2">
        <w:t xml:space="preserve"> PGNiG</w:t>
      </w:r>
      <w:r w:rsidR="00156B74">
        <w:t xml:space="preserve"> w Sanoku  tj. województwa</w:t>
      </w:r>
      <w:r w:rsidRPr="00AD40D7">
        <w:t xml:space="preserve"> lubelskiego</w:t>
      </w:r>
      <w:r w:rsidR="00653AD4" w:rsidRPr="00AD40D7">
        <w:t xml:space="preserve"> – stosownie do potrzeb</w:t>
      </w:r>
      <w:r w:rsidRPr="00AD40D7">
        <w:t>.</w:t>
      </w:r>
    </w:p>
    <w:p w14:paraId="07872939" w14:textId="6DEB399F" w:rsidR="00382F0A" w:rsidRPr="00AD40D7" w:rsidRDefault="00382F0A" w:rsidP="009B46E1">
      <w:pPr>
        <w:spacing w:line="276" w:lineRule="auto"/>
        <w:ind w:firstLine="539"/>
      </w:pPr>
      <w:r w:rsidRPr="00AD40D7">
        <w:t xml:space="preserve">Ponadto, mogą zostać zgłoszone inne zadania likwidacyjne czy rozbiórkowe na </w:t>
      </w:r>
      <w:r w:rsidR="00261F40" w:rsidRPr="00AD40D7">
        <w:t>jednostkach organizacyjnych</w:t>
      </w:r>
      <w:r w:rsidRPr="00AD40D7">
        <w:t xml:space="preserve">, jak również </w:t>
      </w:r>
      <w:r w:rsidR="003B1AA2">
        <w:t xml:space="preserve">koniecznym może być </w:t>
      </w:r>
      <w:r w:rsidRPr="00AD40D7">
        <w:t xml:space="preserve">wspomaganie kopalń </w:t>
      </w:r>
      <w:r w:rsidR="003B1AA2">
        <w:t xml:space="preserve">wynajmowanym sprzętem </w:t>
      </w:r>
      <w:r w:rsidRPr="00AD40D7">
        <w:t>w przypadku awarii czy usuwania skutków klęsk żywiołowych</w:t>
      </w:r>
      <w:r w:rsidR="003B1AA2">
        <w:t>.</w:t>
      </w:r>
    </w:p>
    <w:p w14:paraId="3BF63EF2" w14:textId="77777777" w:rsidR="00261F40" w:rsidRPr="00AD40D7" w:rsidRDefault="00261F40" w:rsidP="00F7083E">
      <w:pPr>
        <w:spacing w:line="276" w:lineRule="auto"/>
        <w:ind w:left="709" w:firstLine="359"/>
      </w:pPr>
    </w:p>
    <w:p w14:paraId="2612CCD3" w14:textId="54DA9B2C" w:rsidR="003C688C" w:rsidRPr="00E96ACB" w:rsidRDefault="003C688C" w:rsidP="009B46E1">
      <w:pPr>
        <w:spacing w:after="100" w:afterAutospacing="1" w:line="276" w:lineRule="auto"/>
        <w:rPr>
          <w:b/>
        </w:rPr>
      </w:pPr>
      <w:r w:rsidRPr="00E96ACB">
        <w:rPr>
          <w:b/>
        </w:rPr>
        <w:t xml:space="preserve">Wykonawca </w:t>
      </w:r>
      <w:r w:rsidRPr="00E96ACB">
        <w:rPr>
          <w:b/>
          <w:szCs w:val="22"/>
        </w:rPr>
        <w:t>przy pracach rozbiórkowo - remontowych obiektów infrastruktury kopalń</w:t>
      </w:r>
      <w:r w:rsidRPr="00E96ACB">
        <w:rPr>
          <w:b/>
        </w:rPr>
        <w:t xml:space="preserve"> musi dysponować sprzętem, którego minimalne parametry oraz </w:t>
      </w:r>
      <w:r w:rsidRPr="00E96ACB">
        <w:rPr>
          <w:b/>
          <w:szCs w:val="22"/>
        </w:rPr>
        <w:t xml:space="preserve">ilości </w:t>
      </w:r>
      <w:r w:rsidR="00E96ACB">
        <w:rPr>
          <w:b/>
        </w:rPr>
        <w:t xml:space="preserve">wyszczególniono </w:t>
      </w:r>
      <w:r w:rsidR="009B46E1">
        <w:rPr>
          <w:b/>
        </w:rPr>
        <w:br/>
      </w:r>
      <w:r w:rsidRPr="00E96ACB">
        <w:rPr>
          <w:b/>
        </w:rPr>
        <w:t>w  poniższej tabeli.</w:t>
      </w:r>
    </w:p>
    <w:tbl>
      <w:tblPr>
        <w:tblW w:w="9192" w:type="dxa"/>
        <w:tblInd w:w="274" w:type="dxa"/>
        <w:tblCellMar>
          <w:left w:w="70" w:type="dxa"/>
          <w:right w:w="70" w:type="dxa"/>
        </w:tblCellMar>
        <w:tblLook w:val="04A0" w:firstRow="1" w:lastRow="0" w:firstColumn="1" w:lastColumn="0" w:noHBand="0" w:noVBand="1"/>
      </w:tblPr>
      <w:tblGrid>
        <w:gridCol w:w="580"/>
        <w:gridCol w:w="7252"/>
        <w:gridCol w:w="1360"/>
      </w:tblGrid>
      <w:tr w:rsidR="00AD40D7" w:rsidRPr="00AD40D7" w14:paraId="1AC68E43" w14:textId="77777777" w:rsidTr="006B38C5">
        <w:trPr>
          <w:trHeight w:val="491"/>
        </w:trPr>
        <w:tc>
          <w:tcPr>
            <w:tcW w:w="580" w:type="dxa"/>
            <w:vMerge w:val="restart"/>
            <w:tcBorders>
              <w:top w:val="single" w:sz="8" w:space="0" w:color="auto"/>
              <w:left w:val="single" w:sz="8" w:space="0" w:color="auto"/>
              <w:bottom w:val="single" w:sz="4" w:space="0" w:color="auto"/>
              <w:right w:val="single" w:sz="4" w:space="0" w:color="auto"/>
            </w:tcBorders>
            <w:noWrap/>
            <w:vAlign w:val="center"/>
            <w:hideMark/>
          </w:tcPr>
          <w:p w14:paraId="5EC08D76" w14:textId="77777777" w:rsidR="003C688C" w:rsidRPr="00AD40D7" w:rsidRDefault="003C688C" w:rsidP="00742EA7">
            <w:pPr>
              <w:spacing w:line="240" w:lineRule="auto"/>
              <w:jc w:val="center"/>
              <w:rPr>
                <w:rFonts w:cs="Arial"/>
                <w:szCs w:val="22"/>
              </w:rPr>
            </w:pPr>
            <w:r w:rsidRPr="00AD40D7">
              <w:rPr>
                <w:rFonts w:cs="Arial"/>
                <w:szCs w:val="22"/>
              </w:rPr>
              <w:t>Lp.</w:t>
            </w:r>
          </w:p>
        </w:tc>
        <w:tc>
          <w:tcPr>
            <w:tcW w:w="7252" w:type="dxa"/>
            <w:vMerge w:val="restart"/>
            <w:tcBorders>
              <w:top w:val="single" w:sz="8" w:space="0" w:color="auto"/>
              <w:left w:val="single" w:sz="4" w:space="0" w:color="auto"/>
              <w:bottom w:val="single" w:sz="4" w:space="0" w:color="auto"/>
              <w:right w:val="nil"/>
            </w:tcBorders>
            <w:noWrap/>
            <w:vAlign w:val="center"/>
            <w:hideMark/>
          </w:tcPr>
          <w:p w14:paraId="1BFFCD2C" w14:textId="77777777" w:rsidR="003C688C" w:rsidRPr="00AD40D7" w:rsidRDefault="003C688C" w:rsidP="00742EA7">
            <w:pPr>
              <w:spacing w:line="240" w:lineRule="auto"/>
              <w:jc w:val="center"/>
              <w:rPr>
                <w:rFonts w:cs="Arial"/>
                <w:b/>
                <w:bCs/>
                <w:szCs w:val="22"/>
              </w:rPr>
            </w:pPr>
            <w:r w:rsidRPr="00AD40D7">
              <w:rPr>
                <w:rFonts w:cs="Arial"/>
                <w:b/>
                <w:bCs/>
                <w:szCs w:val="22"/>
              </w:rPr>
              <w:t>Nazwa sprzętu</w:t>
            </w:r>
          </w:p>
        </w:tc>
        <w:tc>
          <w:tcPr>
            <w:tcW w:w="1360" w:type="dxa"/>
            <w:vMerge w:val="restart"/>
            <w:tcBorders>
              <w:top w:val="single" w:sz="8" w:space="0" w:color="auto"/>
              <w:left w:val="single" w:sz="4" w:space="0" w:color="auto"/>
              <w:bottom w:val="single" w:sz="4" w:space="0" w:color="auto"/>
              <w:right w:val="single" w:sz="8" w:space="0" w:color="auto"/>
            </w:tcBorders>
            <w:vAlign w:val="center"/>
            <w:hideMark/>
          </w:tcPr>
          <w:p w14:paraId="3F6EDAA4" w14:textId="77777777" w:rsidR="003C688C" w:rsidRPr="00AD40D7" w:rsidRDefault="003C688C" w:rsidP="00742EA7">
            <w:pPr>
              <w:spacing w:line="240" w:lineRule="auto"/>
              <w:jc w:val="center"/>
              <w:rPr>
                <w:rFonts w:cs="Arial"/>
                <w:szCs w:val="22"/>
              </w:rPr>
            </w:pPr>
            <w:r w:rsidRPr="00AD40D7">
              <w:rPr>
                <w:rFonts w:cs="Arial"/>
                <w:szCs w:val="22"/>
              </w:rPr>
              <w:t>Minimalna</w:t>
            </w:r>
            <w:r w:rsidRPr="00AD40D7">
              <w:rPr>
                <w:rFonts w:cs="Arial"/>
                <w:szCs w:val="22"/>
              </w:rPr>
              <w:br/>
              <w:t xml:space="preserve"> ilość</w:t>
            </w:r>
            <w:r w:rsidRPr="00AD40D7">
              <w:rPr>
                <w:rFonts w:cs="Arial"/>
                <w:szCs w:val="22"/>
              </w:rPr>
              <w:br/>
              <w:t>[ sztuk ]</w:t>
            </w:r>
          </w:p>
        </w:tc>
      </w:tr>
      <w:tr w:rsidR="00AD40D7" w:rsidRPr="00AD40D7" w14:paraId="239FDA8E" w14:textId="77777777" w:rsidTr="006B38C5">
        <w:trPr>
          <w:trHeight w:val="433"/>
        </w:trPr>
        <w:tc>
          <w:tcPr>
            <w:tcW w:w="580" w:type="dxa"/>
            <w:vMerge/>
            <w:tcBorders>
              <w:top w:val="single" w:sz="8" w:space="0" w:color="auto"/>
              <w:left w:val="single" w:sz="8" w:space="0" w:color="auto"/>
              <w:bottom w:val="single" w:sz="4" w:space="0" w:color="auto"/>
              <w:right w:val="single" w:sz="4" w:space="0" w:color="auto"/>
            </w:tcBorders>
            <w:vAlign w:val="center"/>
            <w:hideMark/>
          </w:tcPr>
          <w:p w14:paraId="4E4C5B28" w14:textId="77777777" w:rsidR="003C688C" w:rsidRPr="00AD40D7" w:rsidRDefault="003C688C" w:rsidP="00742EA7">
            <w:pPr>
              <w:spacing w:line="240" w:lineRule="auto"/>
              <w:jc w:val="left"/>
              <w:rPr>
                <w:rFonts w:cs="Arial"/>
                <w:szCs w:val="22"/>
              </w:rPr>
            </w:pPr>
          </w:p>
        </w:tc>
        <w:tc>
          <w:tcPr>
            <w:tcW w:w="7252" w:type="dxa"/>
            <w:vMerge/>
            <w:tcBorders>
              <w:top w:val="single" w:sz="8" w:space="0" w:color="auto"/>
              <w:left w:val="single" w:sz="4" w:space="0" w:color="auto"/>
              <w:bottom w:val="single" w:sz="4" w:space="0" w:color="auto"/>
              <w:right w:val="nil"/>
            </w:tcBorders>
            <w:vAlign w:val="center"/>
            <w:hideMark/>
          </w:tcPr>
          <w:p w14:paraId="6251FDEC" w14:textId="77777777" w:rsidR="003C688C" w:rsidRPr="00AD40D7" w:rsidRDefault="003C688C" w:rsidP="00742EA7">
            <w:pPr>
              <w:spacing w:line="240" w:lineRule="auto"/>
              <w:jc w:val="left"/>
              <w:rPr>
                <w:rFonts w:cs="Arial"/>
                <w:b/>
                <w:bCs/>
                <w:szCs w:val="22"/>
              </w:rPr>
            </w:pPr>
          </w:p>
        </w:tc>
        <w:tc>
          <w:tcPr>
            <w:tcW w:w="1360" w:type="dxa"/>
            <w:vMerge/>
            <w:tcBorders>
              <w:top w:val="single" w:sz="8" w:space="0" w:color="auto"/>
              <w:left w:val="single" w:sz="4" w:space="0" w:color="auto"/>
              <w:bottom w:val="single" w:sz="4" w:space="0" w:color="auto"/>
              <w:right w:val="single" w:sz="8" w:space="0" w:color="auto"/>
            </w:tcBorders>
            <w:vAlign w:val="center"/>
            <w:hideMark/>
          </w:tcPr>
          <w:p w14:paraId="7E873241" w14:textId="77777777" w:rsidR="003C688C" w:rsidRPr="00AD40D7" w:rsidRDefault="003C688C" w:rsidP="00742EA7">
            <w:pPr>
              <w:spacing w:line="240" w:lineRule="auto"/>
              <w:jc w:val="left"/>
              <w:rPr>
                <w:rFonts w:cs="Arial"/>
                <w:szCs w:val="22"/>
              </w:rPr>
            </w:pPr>
          </w:p>
        </w:tc>
      </w:tr>
      <w:tr w:rsidR="00AD40D7" w:rsidRPr="00AD40D7" w14:paraId="78295F6B" w14:textId="77777777" w:rsidTr="006B38C5">
        <w:trPr>
          <w:trHeight w:val="234"/>
        </w:trPr>
        <w:tc>
          <w:tcPr>
            <w:tcW w:w="580" w:type="dxa"/>
            <w:tcBorders>
              <w:top w:val="single" w:sz="4" w:space="0" w:color="auto"/>
              <w:left w:val="single" w:sz="8" w:space="0" w:color="auto"/>
              <w:bottom w:val="single" w:sz="4" w:space="0" w:color="auto"/>
              <w:right w:val="single" w:sz="4" w:space="0" w:color="auto"/>
            </w:tcBorders>
            <w:noWrap/>
            <w:vAlign w:val="center"/>
            <w:hideMark/>
          </w:tcPr>
          <w:p w14:paraId="469045A3" w14:textId="77777777" w:rsidR="003C688C" w:rsidRPr="00AD40D7" w:rsidRDefault="003C688C" w:rsidP="00742EA7">
            <w:pPr>
              <w:spacing w:line="240" w:lineRule="auto"/>
              <w:jc w:val="center"/>
              <w:rPr>
                <w:rFonts w:cs="Arial"/>
                <w:szCs w:val="22"/>
              </w:rPr>
            </w:pPr>
            <w:r w:rsidRPr="00AD40D7">
              <w:rPr>
                <w:rFonts w:cs="Arial"/>
                <w:szCs w:val="22"/>
              </w:rPr>
              <w:t>A</w:t>
            </w:r>
          </w:p>
        </w:tc>
        <w:tc>
          <w:tcPr>
            <w:tcW w:w="7252" w:type="dxa"/>
            <w:tcBorders>
              <w:top w:val="single" w:sz="4" w:space="0" w:color="auto"/>
              <w:left w:val="nil"/>
              <w:bottom w:val="single" w:sz="4" w:space="0" w:color="auto"/>
              <w:right w:val="nil"/>
            </w:tcBorders>
            <w:noWrap/>
            <w:vAlign w:val="center"/>
            <w:hideMark/>
          </w:tcPr>
          <w:p w14:paraId="27CC6611" w14:textId="77777777" w:rsidR="003C688C" w:rsidRPr="00AD40D7" w:rsidRDefault="003C688C" w:rsidP="00742EA7">
            <w:pPr>
              <w:spacing w:line="240" w:lineRule="auto"/>
              <w:jc w:val="center"/>
              <w:rPr>
                <w:rFonts w:cs="Arial"/>
                <w:szCs w:val="22"/>
              </w:rPr>
            </w:pPr>
            <w:r w:rsidRPr="00AD40D7">
              <w:rPr>
                <w:rFonts w:cs="Arial"/>
                <w:szCs w:val="22"/>
              </w:rPr>
              <w:t>B</w:t>
            </w:r>
          </w:p>
        </w:tc>
        <w:tc>
          <w:tcPr>
            <w:tcW w:w="1360" w:type="dxa"/>
            <w:tcBorders>
              <w:top w:val="single" w:sz="4" w:space="0" w:color="auto"/>
              <w:left w:val="single" w:sz="4" w:space="0" w:color="auto"/>
              <w:bottom w:val="single" w:sz="4" w:space="0" w:color="auto"/>
              <w:right w:val="single" w:sz="8" w:space="0" w:color="auto"/>
            </w:tcBorders>
            <w:noWrap/>
            <w:vAlign w:val="center"/>
            <w:hideMark/>
          </w:tcPr>
          <w:p w14:paraId="67746A92" w14:textId="77777777" w:rsidR="003C688C" w:rsidRPr="00AD40D7" w:rsidRDefault="003C688C" w:rsidP="00742EA7">
            <w:pPr>
              <w:spacing w:line="240" w:lineRule="auto"/>
              <w:jc w:val="center"/>
              <w:rPr>
                <w:rFonts w:cs="Arial"/>
                <w:szCs w:val="22"/>
              </w:rPr>
            </w:pPr>
            <w:r w:rsidRPr="00AD40D7">
              <w:rPr>
                <w:rFonts w:cs="Arial"/>
                <w:szCs w:val="22"/>
              </w:rPr>
              <w:t>C</w:t>
            </w:r>
          </w:p>
        </w:tc>
      </w:tr>
      <w:tr w:rsidR="00AD40D7" w:rsidRPr="00AD40D7" w14:paraId="5407C863" w14:textId="77777777" w:rsidTr="006B38C5">
        <w:trPr>
          <w:trHeight w:val="536"/>
        </w:trPr>
        <w:tc>
          <w:tcPr>
            <w:tcW w:w="580" w:type="dxa"/>
            <w:tcBorders>
              <w:top w:val="nil"/>
              <w:left w:val="single" w:sz="8" w:space="0" w:color="auto"/>
              <w:bottom w:val="single" w:sz="4" w:space="0" w:color="auto"/>
              <w:right w:val="single" w:sz="4" w:space="0" w:color="auto"/>
            </w:tcBorders>
            <w:noWrap/>
            <w:vAlign w:val="center"/>
            <w:hideMark/>
          </w:tcPr>
          <w:p w14:paraId="663E79CA" w14:textId="77777777" w:rsidR="003C688C" w:rsidRPr="00AD40D7" w:rsidRDefault="003C688C" w:rsidP="00742EA7">
            <w:pPr>
              <w:spacing w:line="240" w:lineRule="auto"/>
              <w:jc w:val="center"/>
              <w:rPr>
                <w:rFonts w:cs="Arial"/>
                <w:szCs w:val="22"/>
              </w:rPr>
            </w:pPr>
            <w:r w:rsidRPr="00AD40D7">
              <w:rPr>
                <w:rFonts w:cs="Arial"/>
                <w:szCs w:val="22"/>
              </w:rPr>
              <w:t>1</w:t>
            </w:r>
          </w:p>
        </w:tc>
        <w:tc>
          <w:tcPr>
            <w:tcW w:w="7252" w:type="dxa"/>
            <w:tcBorders>
              <w:top w:val="nil"/>
              <w:left w:val="nil"/>
              <w:bottom w:val="single" w:sz="4" w:space="0" w:color="auto"/>
              <w:right w:val="nil"/>
            </w:tcBorders>
            <w:vAlign w:val="center"/>
            <w:hideMark/>
          </w:tcPr>
          <w:p w14:paraId="05D32635" w14:textId="29CBB005" w:rsidR="003C688C" w:rsidRPr="00AD40D7" w:rsidRDefault="003C688C" w:rsidP="00742EA7">
            <w:pPr>
              <w:spacing w:line="240" w:lineRule="auto"/>
              <w:jc w:val="left"/>
              <w:rPr>
                <w:rFonts w:cs="Arial"/>
                <w:szCs w:val="22"/>
              </w:rPr>
            </w:pPr>
            <w:r w:rsidRPr="00AD40D7">
              <w:rPr>
                <w:rFonts w:cs="Arial"/>
                <w:szCs w:val="22"/>
              </w:rPr>
              <w:t>Koparko-łado</w:t>
            </w:r>
            <w:r w:rsidR="00382F0A" w:rsidRPr="00AD40D7">
              <w:rPr>
                <w:rFonts w:cs="Arial"/>
                <w:szCs w:val="22"/>
              </w:rPr>
              <w:t>warka o mocy min. 80 KM z młotami</w:t>
            </w:r>
            <w:r w:rsidRPr="00AD40D7">
              <w:rPr>
                <w:rFonts w:cs="Arial"/>
                <w:szCs w:val="22"/>
              </w:rPr>
              <w:t xml:space="preserve"> lub łyżkami o różnej</w:t>
            </w:r>
            <w:r w:rsidRPr="00AD40D7">
              <w:rPr>
                <w:rFonts w:cs="Arial"/>
                <w:szCs w:val="22"/>
              </w:rPr>
              <w:br/>
              <w:t xml:space="preserve"> pojemności dostosowane do rodzaju robót</w:t>
            </w:r>
          </w:p>
        </w:tc>
        <w:tc>
          <w:tcPr>
            <w:tcW w:w="1360" w:type="dxa"/>
            <w:tcBorders>
              <w:top w:val="nil"/>
              <w:left w:val="single" w:sz="4" w:space="0" w:color="auto"/>
              <w:bottom w:val="nil"/>
              <w:right w:val="single" w:sz="8" w:space="0" w:color="auto"/>
            </w:tcBorders>
            <w:vAlign w:val="center"/>
            <w:hideMark/>
          </w:tcPr>
          <w:p w14:paraId="106D8158" w14:textId="2BEAC486" w:rsidR="003C688C" w:rsidRPr="00AD40D7" w:rsidRDefault="003B1AA2" w:rsidP="00742EA7">
            <w:pPr>
              <w:spacing w:line="240" w:lineRule="auto"/>
              <w:jc w:val="center"/>
              <w:rPr>
                <w:rFonts w:cs="Arial"/>
                <w:b/>
                <w:bCs/>
                <w:szCs w:val="22"/>
              </w:rPr>
            </w:pPr>
            <w:r>
              <w:rPr>
                <w:rFonts w:cs="Arial"/>
                <w:b/>
                <w:bCs/>
                <w:szCs w:val="22"/>
              </w:rPr>
              <w:t>5</w:t>
            </w:r>
          </w:p>
        </w:tc>
      </w:tr>
      <w:tr w:rsidR="00AD40D7" w:rsidRPr="00AD40D7" w14:paraId="0EEF76E3" w14:textId="77777777" w:rsidTr="006B38C5">
        <w:trPr>
          <w:trHeight w:val="274"/>
        </w:trPr>
        <w:tc>
          <w:tcPr>
            <w:tcW w:w="580" w:type="dxa"/>
            <w:tcBorders>
              <w:top w:val="nil"/>
              <w:left w:val="single" w:sz="8" w:space="0" w:color="auto"/>
              <w:bottom w:val="single" w:sz="4" w:space="0" w:color="auto"/>
              <w:right w:val="single" w:sz="4" w:space="0" w:color="auto"/>
            </w:tcBorders>
            <w:noWrap/>
            <w:vAlign w:val="center"/>
            <w:hideMark/>
          </w:tcPr>
          <w:p w14:paraId="499F5961" w14:textId="77777777" w:rsidR="003C688C" w:rsidRPr="00AD40D7" w:rsidRDefault="003C688C" w:rsidP="00742EA7">
            <w:pPr>
              <w:spacing w:line="240" w:lineRule="auto"/>
              <w:jc w:val="center"/>
              <w:rPr>
                <w:rFonts w:cs="Arial"/>
                <w:szCs w:val="22"/>
              </w:rPr>
            </w:pPr>
            <w:r w:rsidRPr="00AD40D7">
              <w:rPr>
                <w:rFonts w:cs="Arial"/>
                <w:szCs w:val="22"/>
              </w:rPr>
              <w:t>2</w:t>
            </w:r>
          </w:p>
        </w:tc>
        <w:tc>
          <w:tcPr>
            <w:tcW w:w="7252" w:type="dxa"/>
            <w:tcBorders>
              <w:top w:val="nil"/>
              <w:left w:val="nil"/>
              <w:bottom w:val="single" w:sz="4" w:space="0" w:color="auto"/>
              <w:right w:val="nil"/>
            </w:tcBorders>
            <w:noWrap/>
            <w:vAlign w:val="center"/>
            <w:hideMark/>
          </w:tcPr>
          <w:p w14:paraId="0134A8CC" w14:textId="77777777" w:rsidR="003C688C" w:rsidRPr="00AD40D7" w:rsidRDefault="003C688C" w:rsidP="00742EA7">
            <w:pPr>
              <w:spacing w:line="240" w:lineRule="auto"/>
              <w:jc w:val="left"/>
              <w:rPr>
                <w:rFonts w:cs="Arial"/>
                <w:szCs w:val="22"/>
              </w:rPr>
            </w:pPr>
            <w:r w:rsidRPr="00AD40D7">
              <w:rPr>
                <w:rFonts w:cs="Arial"/>
                <w:szCs w:val="22"/>
              </w:rPr>
              <w:t>Wozidło budowlane do 6 ton</w:t>
            </w:r>
          </w:p>
        </w:tc>
        <w:tc>
          <w:tcPr>
            <w:tcW w:w="1360" w:type="dxa"/>
            <w:tcBorders>
              <w:top w:val="single" w:sz="4" w:space="0" w:color="auto"/>
              <w:left w:val="single" w:sz="4" w:space="0" w:color="auto"/>
              <w:bottom w:val="single" w:sz="4" w:space="0" w:color="auto"/>
              <w:right w:val="single" w:sz="8" w:space="0" w:color="auto"/>
            </w:tcBorders>
            <w:noWrap/>
            <w:vAlign w:val="center"/>
            <w:hideMark/>
          </w:tcPr>
          <w:p w14:paraId="5C3C4352" w14:textId="77777777" w:rsidR="003C688C" w:rsidRPr="00AD40D7" w:rsidRDefault="003C688C" w:rsidP="00742EA7">
            <w:pPr>
              <w:spacing w:line="240" w:lineRule="auto"/>
              <w:jc w:val="center"/>
              <w:rPr>
                <w:rFonts w:cs="Arial"/>
                <w:b/>
                <w:bCs/>
                <w:szCs w:val="22"/>
              </w:rPr>
            </w:pPr>
            <w:r w:rsidRPr="00AD40D7">
              <w:rPr>
                <w:rFonts w:cs="Arial"/>
                <w:b/>
                <w:bCs/>
                <w:szCs w:val="22"/>
              </w:rPr>
              <w:t>1</w:t>
            </w:r>
          </w:p>
        </w:tc>
      </w:tr>
      <w:tr w:rsidR="00AD40D7" w:rsidRPr="00AD40D7" w14:paraId="160011CA" w14:textId="77777777" w:rsidTr="006B38C5">
        <w:trPr>
          <w:trHeight w:val="279"/>
        </w:trPr>
        <w:tc>
          <w:tcPr>
            <w:tcW w:w="580" w:type="dxa"/>
            <w:tcBorders>
              <w:top w:val="nil"/>
              <w:left w:val="single" w:sz="8" w:space="0" w:color="auto"/>
              <w:bottom w:val="single" w:sz="4" w:space="0" w:color="auto"/>
              <w:right w:val="single" w:sz="4" w:space="0" w:color="auto"/>
            </w:tcBorders>
            <w:noWrap/>
            <w:vAlign w:val="center"/>
            <w:hideMark/>
          </w:tcPr>
          <w:p w14:paraId="13B09618" w14:textId="77777777" w:rsidR="003C688C" w:rsidRPr="00AD40D7" w:rsidRDefault="003C688C" w:rsidP="00742EA7">
            <w:pPr>
              <w:spacing w:line="240" w:lineRule="auto"/>
              <w:jc w:val="center"/>
              <w:rPr>
                <w:rFonts w:cs="Arial"/>
                <w:szCs w:val="22"/>
              </w:rPr>
            </w:pPr>
            <w:r w:rsidRPr="00AD40D7">
              <w:rPr>
                <w:rFonts w:cs="Arial"/>
                <w:szCs w:val="22"/>
              </w:rPr>
              <w:t>3</w:t>
            </w:r>
          </w:p>
        </w:tc>
        <w:tc>
          <w:tcPr>
            <w:tcW w:w="7252" w:type="dxa"/>
            <w:tcBorders>
              <w:top w:val="nil"/>
              <w:left w:val="nil"/>
              <w:bottom w:val="single" w:sz="4" w:space="0" w:color="auto"/>
              <w:right w:val="single" w:sz="4" w:space="0" w:color="auto"/>
            </w:tcBorders>
            <w:vAlign w:val="center"/>
            <w:hideMark/>
          </w:tcPr>
          <w:p w14:paraId="787ACFF6" w14:textId="77777777" w:rsidR="003C688C" w:rsidRPr="00AD40D7" w:rsidRDefault="003C688C" w:rsidP="00742EA7">
            <w:pPr>
              <w:spacing w:line="240" w:lineRule="auto"/>
              <w:jc w:val="left"/>
              <w:rPr>
                <w:rFonts w:cs="Arial"/>
                <w:szCs w:val="22"/>
              </w:rPr>
            </w:pPr>
            <w:r w:rsidRPr="00AD40D7">
              <w:rPr>
                <w:rFonts w:cs="Arial"/>
                <w:szCs w:val="22"/>
              </w:rPr>
              <w:t>Ciągnik siodłowy z naczepą niskopodwoziową o ładowności min 25 ton</w:t>
            </w:r>
          </w:p>
        </w:tc>
        <w:tc>
          <w:tcPr>
            <w:tcW w:w="1360" w:type="dxa"/>
            <w:tcBorders>
              <w:top w:val="nil"/>
              <w:left w:val="nil"/>
              <w:bottom w:val="single" w:sz="4" w:space="0" w:color="auto"/>
              <w:right w:val="single" w:sz="8" w:space="0" w:color="auto"/>
            </w:tcBorders>
            <w:noWrap/>
            <w:vAlign w:val="center"/>
            <w:hideMark/>
          </w:tcPr>
          <w:p w14:paraId="1A8907E1" w14:textId="77777777" w:rsidR="003C688C" w:rsidRPr="00AD40D7" w:rsidRDefault="003C688C" w:rsidP="00742EA7">
            <w:pPr>
              <w:spacing w:line="240" w:lineRule="auto"/>
              <w:jc w:val="center"/>
              <w:rPr>
                <w:rFonts w:cs="Arial"/>
                <w:b/>
                <w:bCs/>
                <w:szCs w:val="22"/>
              </w:rPr>
            </w:pPr>
            <w:r w:rsidRPr="00AD40D7">
              <w:rPr>
                <w:rFonts w:cs="Arial"/>
                <w:b/>
                <w:bCs/>
                <w:szCs w:val="22"/>
              </w:rPr>
              <w:t>1</w:t>
            </w:r>
          </w:p>
        </w:tc>
      </w:tr>
      <w:tr w:rsidR="00AD40D7" w:rsidRPr="00AD40D7" w14:paraId="23F20A65" w14:textId="77777777" w:rsidTr="006B38C5">
        <w:trPr>
          <w:trHeight w:val="268"/>
        </w:trPr>
        <w:tc>
          <w:tcPr>
            <w:tcW w:w="580" w:type="dxa"/>
            <w:tcBorders>
              <w:top w:val="nil"/>
              <w:left w:val="single" w:sz="8" w:space="0" w:color="auto"/>
              <w:bottom w:val="single" w:sz="4" w:space="0" w:color="auto"/>
              <w:right w:val="single" w:sz="4" w:space="0" w:color="auto"/>
            </w:tcBorders>
            <w:noWrap/>
            <w:vAlign w:val="center"/>
          </w:tcPr>
          <w:p w14:paraId="1BB73E10" w14:textId="77777777" w:rsidR="003C688C" w:rsidRPr="00AD40D7" w:rsidRDefault="003C688C" w:rsidP="00742EA7">
            <w:pPr>
              <w:spacing w:line="240" w:lineRule="auto"/>
              <w:jc w:val="center"/>
              <w:rPr>
                <w:rFonts w:cs="Arial"/>
                <w:szCs w:val="22"/>
              </w:rPr>
            </w:pPr>
            <w:r w:rsidRPr="00AD40D7">
              <w:rPr>
                <w:rFonts w:cs="Arial"/>
                <w:szCs w:val="22"/>
              </w:rPr>
              <w:t>4</w:t>
            </w:r>
          </w:p>
        </w:tc>
        <w:tc>
          <w:tcPr>
            <w:tcW w:w="7252" w:type="dxa"/>
            <w:tcBorders>
              <w:top w:val="nil"/>
              <w:left w:val="nil"/>
              <w:bottom w:val="single" w:sz="4" w:space="0" w:color="auto"/>
              <w:right w:val="nil"/>
            </w:tcBorders>
            <w:noWrap/>
            <w:vAlign w:val="center"/>
          </w:tcPr>
          <w:p w14:paraId="5FD4B0D2" w14:textId="77777777" w:rsidR="003C688C" w:rsidRPr="00AD40D7" w:rsidRDefault="003C688C" w:rsidP="00742EA7">
            <w:pPr>
              <w:spacing w:line="240" w:lineRule="auto"/>
              <w:jc w:val="left"/>
              <w:rPr>
                <w:rFonts w:cs="Arial"/>
                <w:szCs w:val="22"/>
              </w:rPr>
            </w:pPr>
            <w:r w:rsidRPr="00AD40D7">
              <w:rPr>
                <w:rFonts w:cs="Arial"/>
                <w:szCs w:val="22"/>
              </w:rPr>
              <w:t>Ciągnik siodłowy z naczepą o długości 12 m i ładowności min 20 ton</w:t>
            </w:r>
          </w:p>
        </w:tc>
        <w:tc>
          <w:tcPr>
            <w:tcW w:w="1360" w:type="dxa"/>
            <w:tcBorders>
              <w:top w:val="nil"/>
              <w:left w:val="single" w:sz="4" w:space="0" w:color="auto"/>
              <w:bottom w:val="single" w:sz="4" w:space="0" w:color="auto"/>
              <w:right w:val="single" w:sz="8" w:space="0" w:color="auto"/>
            </w:tcBorders>
            <w:noWrap/>
            <w:vAlign w:val="center"/>
          </w:tcPr>
          <w:p w14:paraId="7D904D4A" w14:textId="77777777" w:rsidR="003C688C" w:rsidRPr="00AD40D7" w:rsidRDefault="003C688C" w:rsidP="00742EA7">
            <w:pPr>
              <w:spacing w:line="240" w:lineRule="auto"/>
              <w:jc w:val="center"/>
              <w:rPr>
                <w:rFonts w:cs="Arial"/>
                <w:b/>
                <w:bCs/>
                <w:szCs w:val="22"/>
              </w:rPr>
            </w:pPr>
            <w:r w:rsidRPr="00AD40D7">
              <w:rPr>
                <w:rFonts w:cs="Arial"/>
                <w:b/>
                <w:bCs/>
                <w:szCs w:val="22"/>
              </w:rPr>
              <w:t>2</w:t>
            </w:r>
          </w:p>
        </w:tc>
      </w:tr>
      <w:tr w:rsidR="00AD40D7" w:rsidRPr="00AD40D7" w14:paraId="06B8AAE6" w14:textId="77777777" w:rsidTr="006B38C5">
        <w:trPr>
          <w:trHeight w:val="272"/>
        </w:trPr>
        <w:tc>
          <w:tcPr>
            <w:tcW w:w="580" w:type="dxa"/>
            <w:tcBorders>
              <w:top w:val="single" w:sz="4" w:space="0" w:color="auto"/>
              <w:left w:val="single" w:sz="4" w:space="0" w:color="auto"/>
              <w:bottom w:val="single" w:sz="4" w:space="0" w:color="auto"/>
              <w:right w:val="single" w:sz="4" w:space="0" w:color="auto"/>
            </w:tcBorders>
            <w:noWrap/>
            <w:vAlign w:val="center"/>
          </w:tcPr>
          <w:p w14:paraId="17857792" w14:textId="77777777" w:rsidR="003C688C" w:rsidRPr="00AD40D7" w:rsidRDefault="003C688C" w:rsidP="00742EA7">
            <w:pPr>
              <w:spacing w:line="240" w:lineRule="auto"/>
              <w:jc w:val="center"/>
              <w:rPr>
                <w:rFonts w:cs="Arial"/>
                <w:szCs w:val="22"/>
              </w:rPr>
            </w:pPr>
            <w:r w:rsidRPr="00AD40D7">
              <w:rPr>
                <w:rFonts w:cs="Arial"/>
                <w:szCs w:val="22"/>
              </w:rPr>
              <w:t>5</w:t>
            </w:r>
          </w:p>
        </w:tc>
        <w:tc>
          <w:tcPr>
            <w:tcW w:w="7252" w:type="dxa"/>
            <w:tcBorders>
              <w:top w:val="single" w:sz="4" w:space="0" w:color="auto"/>
              <w:left w:val="nil"/>
              <w:bottom w:val="single" w:sz="4" w:space="0" w:color="auto"/>
              <w:right w:val="nil"/>
            </w:tcBorders>
            <w:noWrap/>
            <w:vAlign w:val="center"/>
          </w:tcPr>
          <w:p w14:paraId="7648DC53" w14:textId="77777777" w:rsidR="003C688C" w:rsidRPr="00AD40D7" w:rsidRDefault="003C688C" w:rsidP="00742EA7">
            <w:pPr>
              <w:spacing w:line="240" w:lineRule="auto"/>
              <w:jc w:val="left"/>
              <w:rPr>
                <w:rFonts w:cs="Arial"/>
                <w:szCs w:val="22"/>
              </w:rPr>
            </w:pPr>
            <w:r w:rsidRPr="00AD40D7">
              <w:rPr>
                <w:rFonts w:cs="Arial"/>
                <w:szCs w:val="22"/>
              </w:rPr>
              <w:t>Dźwig o udźwigu minimum 16 ton</w:t>
            </w:r>
          </w:p>
        </w:tc>
        <w:tc>
          <w:tcPr>
            <w:tcW w:w="1360" w:type="dxa"/>
            <w:tcBorders>
              <w:top w:val="single" w:sz="4" w:space="0" w:color="auto"/>
              <w:left w:val="single" w:sz="4" w:space="0" w:color="auto"/>
              <w:bottom w:val="single" w:sz="4" w:space="0" w:color="auto"/>
              <w:right w:val="single" w:sz="4" w:space="0" w:color="auto"/>
            </w:tcBorders>
            <w:noWrap/>
            <w:vAlign w:val="center"/>
          </w:tcPr>
          <w:p w14:paraId="64395682" w14:textId="77777777" w:rsidR="003C688C" w:rsidRPr="00AD40D7" w:rsidRDefault="003C688C" w:rsidP="00742EA7">
            <w:pPr>
              <w:spacing w:line="240" w:lineRule="auto"/>
              <w:jc w:val="center"/>
              <w:rPr>
                <w:rFonts w:cs="Arial"/>
                <w:b/>
                <w:bCs/>
                <w:szCs w:val="22"/>
              </w:rPr>
            </w:pPr>
            <w:r w:rsidRPr="00AD40D7">
              <w:rPr>
                <w:rFonts w:cs="Arial"/>
                <w:b/>
                <w:bCs/>
                <w:szCs w:val="22"/>
              </w:rPr>
              <w:t>2</w:t>
            </w:r>
          </w:p>
        </w:tc>
      </w:tr>
      <w:tr w:rsidR="00AD40D7" w:rsidRPr="00AD40D7" w14:paraId="1E9E9DDE" w14:textId="77777777" w:rsidTr="006B38C5">
        <w:trPr>
          <w:trHeight w:val="264"/>
        </w:trPr>
        <w:tc>
          <w:tcPr>
            <w:tcW w:w="580" w:type="dxa"/>
            <w:tcBorders>
              <w:top w:val="nil"/>
              <w:left w:val="single" w:sz="8" w:space="0" w:color="auto"/>
              <w:bottom w:val="single" w:sz="4" w:space="0" w:color="auto"/>
              <w:right w:val="single" w:sz="4" w:space="0" w:color="auto"/>
            </w:tcBorders>
            <w:noWrap/>
            <w:vAlign w:val="center"/>
          </w:tcPr>
          <w:p w14:paraId="7580DBB8" w14:textId="77777777" w:rsidR="003C688C" w:rsidRPr="00AD40D7" w:rsidRDefault="003C688C" w:rsidP="00742EA7">
            <w:pPr>
              <w:spacing w:line="240" w:lineRule="auto"/>
              <w:jc w:val="center"/>
              <w:rPr>
                <w:rFonts w:cs="Arial"/>
                <w:szCs w:val="22"/>
              </w:rPr>
            </w:pPr>
            <w:r w:rsidRPr="00AD40D7">
              <w:rPr>
                <w:rFonts w:cs="Arial"/>
                <w:szCs w:val="22"/>
              </w:rPr>
              <w:t>6</w:t>
            </w:r>
          </w:p>
        </w:tc>
        <w:tc>
          <w:tcPr>
            <w:tcW w:w="7252" w:type="dxa"/>
            <w:tcBorders>
              <w:top w:val="nil"/>
              <w:left w:val="nil"/>
              <w:bottom w:val="single" w:sz="4" w:space="0" w:color="auto"/>
              <w:right w:val="nil"/>
            </w:tcBorders>
            <w:noWrap/>
            <w:vAlign w:val="center"/>
          </w:tcPr>
          <w:p w14:paraId="6B7A1B73" w14:textId="57D91A22" w:rsidR="003C688C" w:rsidRPr="00AD40D7" w:rsidRDefault="003C688C" w:rsidP="00156B74">
            <w:pPr>
              <w:spacing w:line="240" w:lineRule="auto"/>
              <w:jc w:val="left"/>
              <w:rPr>
                <w:rFonts w:cs="Arial"/>
                <w:szCs w:val="22"/>
              </w:rPr>
            </w:pPr>
            <w:r w:rsidRPr="00AD40D7">
              <w:rPr>
                <w:rFonts w:cs="Arial"/>
                <w:szCs w:val="22"/>
              </w:rPr>
              <w:t>Ładowarka teleskopowa z wysięgnikiem 12 m (</w:t>
            </w:r>
            <w:r w:rsidR="00156B74">
              <w:rPr>
                <w:rFonts w:cs="Arial"/>
                <w:szCs w:val="22"/>
              </w:rPr>
              <w:t>kosz i widły</w:t>
            </w:r>
            <w:r w:rsidRPr="00AD40D7">
              <w:rPr>
                <w:rFonts w:cs="Arial"/>
                <w:szCs w:val="22"/>
              </w:rPr>
              <w:t>)</w:t>
            </w:r>
          </w:p>
        </w:tc>
        <w:tc>
          <w:tcPr>
            <w:tcW w:w="1360" w:type="dxa"/>
            <w:tcBorders>
              <w:top w:val="nil"/>
              <w:left w:val="single" w:sz="4" w:space="0" w:color="auto"/>
              <w:bottom w:val="single" w:sz="4" w:space="0" w:color="auto"/>
              <w:right w:val="single" w:sz="8" w:space="0" w:color="auto"/>
            </w:tcBorders>
            <w:noWrap/>
            <w:vAlign w:val="center"/>
          </w:tcPr>
          <w:p w14:paraId="467C037D" w14:textId="77777777" w:rsidR="003C688C" w:rsidRPr="00AD40D7" w:rsidRDefault="003C688C" w:rsidP="00742EA7">
            <w:pPr>
              <w:spacing w:line="240" w:lineRule="auto"/>
              <w:jc w:val="center"/>
              <w:rPr>
                <w:rFonts w:cs="Arial"/>
                <w:b/>
                <w:bCs/>
                <w:szCs w:val="22"/>
              </w:rPr>
            </w:pPr>
            <w:r w:rsidRPr="00AD40D7">
              <w:rPr>
                <w:rFonts w:cs="Arial"/>
                <w:b/>
                <w:bCs/>
                <w:szCs w:val="22"/>
              </w:rPr>
              <w:t>1</w:t>
            </w:r>
          </w:p>
        </w:tc>
      </w:tr>
      <w:tr w:rsidR="00AD40D7" w:rsidRPr="00AD40D7" w14:paraId="268B281A" w14:textId="77777777" w:rsidTr="006B38C5">
        <w:trPr>
          <w:trHeight w:val="495"/>
        </w:trPr>
        <w:tc>
          <w:tcPr>
            <w:tcW w:w="580" w:type="dxa"/>
            <w:tcBorders>
              <w:top w:val="nil"/>
              <w:left w:val="single" w:sz="8" w:space="0" w:color="auto"/>
              <w:bottom w:val="single" w:sz="4" w:space="0" w:color="auto"/>
              <w:right w:val="single" w:sz="4" w:space="0" w:color="auto"/>
            </w:tcBorders>
            <w:noWrap/>
            <w:vAlign w:val="center"/>
          </w:tcPr>
          <w:p w14:paraId="461AFDC1" w14:textId="77777777" w:rsidR="003C688C" w:rsidRPr="00AD40D7" w:rsidRDefault="003C688C" w:rsidP="00742EA7">
            <w:pPr>
              <w:spacing w:line="240" w:lineRule="auto"/>
              <w:jc w:val="center"/>
              <w:rPr>
                <w:rFonts w:cs="Arial"/>
                <w:szCs w:val="22"/>
              </w:rPr>
            </w:pPr>
            <w:r w:rsidRPr="00AD40D7">
              <w:rPr>
                <w:rFonts w:cs="Arial"/>
                <w:szCs w:val="22"/>
              </w:rPr>
              <w:t>7</w:t>
            </w:r>
          </w:p>
        </w:tc>
        <w:tc>
          <w:tcPr>
            <w:tcW w:w="7252" w:type="dxa"/>
            <w:tcBorders>
              <w:top w:val="nil"/>
              <w:left w:val="nil"/>
              <w:bottom w:val="single" w:sz="4" w:space="0" w:color="auto"/>
              <w:right w:val="nil"/>
            </w:tcBorders>
            <w:noWrap/>
            <w:vAlign w:val="center"/>
          </w:tcPr>
          <w:p w14:paraId="1485A01F" w14:textId="77777777" w:rsidR="003C688C" w:rsidRPr="00AD40D7" w:rsidRDefault="003C688C" w:rsidP="00742EA7">
            <w:pPr>
              <w:spacing w:line="240" w:lineRule="auto"/>
              <w:jc w:val="left"/>
              <w:rPr>
                <w:rFonts w:cs="Arial"/>
                <w:szCs w:val="22"/>
              </w:rPr>
            </w:pPr>
            <w:r w:rsidRPr="00AD40D7">
              <w:rPr>
                <w:rFonts w:cs="Arial"/>
                <w:szCs w:val="22"/>
              </w:rPr>
              <w:t>Samochód ciężarowy o długości skrzyni ładunkowej min 6 m i szerokości min 2,5  wyposażony w HDS o udźwigu min 4,5 ton.</w:t>
            </w:r>
          </w:p>
        </w:tc>
        <w:tc>
          <w:tcPr>
            <w:tcW w:w="1360" w:type="dxa"/>
            <w:tcBorders>
              <w:top w:val="nil"/>
              <w:left w:val="single" w:sz="4" w:space="0" w:color="auto"/>
              <w:bottom w:val="single" w:sz="4" w:space="0" w:color="auto"/>
              <w:right w:val="single" w:sz="8" w:space="0" w:color="auto"/>
            </w:tcBorders>
            <w:noWrap/>
            <w:vAlign w:val="center"/>
          </w:tcPr>
          <w:p w14:paraId="655C71EB" w14:textId="77777777" w:rsidR="003C688C" w:rsidRPr="00AD40D7" w:rsidRDefault="003C688C" w:rsidP="00742EA7">
            <w:pPr>
              <w:spacing w:line="240" w:lineRule="auto"/>
              <w:jc w:val="center"/>
              <w:rPr>
                <w:rFonts w:cs="Arial"/>
                <w:b/>
                <w:bCs/>
                <w:szCs w:val="22"/>
              </w:rPr>
            </w:pPr>
            <w:r w:rsidRPr="00AD40D7">
              <w:rPr>
                <w:rFonts w:cs="Arial"/>
                <w:b/>
                <w:bCs/>
                <w:szCs w:val="22"/>
              </w:rPr>
              <w:t>1</w:t>
            </w:r>
          </w:p>
        </w:tc>
      </w:tr>
      <w:tr w:rsidR="00AD40D7" w:rsidRPr="00AD40D7" w14:paraId="6DBEBF7D" w14:textId="77777777" w:rsidTr="006B38C5">
        <w:trPr>
          <w:trHeight w:val="495"/>
        </w:trPr>
        <w:tc>
          <w:tcPr>
            <w:tcW w:w="580" w:type="dxa"/>
            <w:tcBorders>
              <w:top w:val="nil"/>
              <w:left w:val="single" w:sz="8" w:space="0" w:color="auto"/>
              <w:bottom w:val="single" w:sz="4" w:space="0" w:color="auto"/>
              <w:right w:val="single" w:sz="4" w:space="0" w:color="auto"/>
            </w:tcBorders>
            <w:noWrap/>
            <w:vAlign w:val="center"/>
          </w:tcPr>
          <w:p w14:paraId="438E3E38" w14:textId="77777777" w:rsidR="003C688C" w:rsidRPr="00AD40D7" w:rsidRDefault="003C688C" w:rsidP="00742EA7">
            <w:pPr>
              <w:spacing w:line="240" w:lineRule="auto"/>
              <w:jc w:val="center"/>
              <w:rPr>
                <w:rFonts w:cs="Arial"/>
                <w:szCs w:val="22"/>
              </w:rPr>
            </w:pPr>
            <w:r w:rsidRPr="00AD40D7">
              <w:rPr>
                <w:rFonts w:cs="Arial"/>
                <w:szCs w:val="22"/>
              </w:rPr>
              <w:t>8</w:t>
            </w:r>
          </w:p>
        </w:tc>
        <w:tc>
          <w:tcPr>
            <w:tcW w:w="7252" w:type="dxa"/>
            <w:tcBorders>
              <w:top w:val="nil"/>
              <w:left w:val="nil"/>
              <w:bottom w:val="single" w:sz="4" w:space="0" w:color="auto"/>
              <w:right w:val="nil"/>
            </w:tcBorders>
            <w:noWrap/>
            <w:vAlign w:val="center"/>
          </w:tcPr>
          <w:p w14:paraId="42F5BCD7" w14:textId="77777777" w:rsidR="003C688C" w:rsidRPr="00AD40D7" w:rsidRDefault="003C688C" w:rsidP="00742EA7">
            <w:pPr>
              <w:spacing w:line="240" w:lineRule="auto"/>
              <w:jc w:val="left"/>
              <w:rPr>
                <w:rFonts w:cs="Arial"/>
                <w:szCs w:val="22"/>
              </w:rPr>
            </w:pPr>
            <w:bookmarkStart w:id="1" w:name="_Hlk46241731"/>
            <w:r w:rsidRPr="00AD40D7">
              <w:rPr>
                <w:rFonts w:cs="Arial"/>
                <w:szCs w:val="22"/>
              </w:rPr>
              <w:t>Koparka jednonaczyniowa gąsienicowa</w:t>
            </w:r>
            <w:bookmarkEnd w:id="1"/>
            <w:r w:rsidRPr="00AD40D7">
              <w:rPr>
                <w:rFonts w:cs="Arial"/>
                <w:szCs w:val="22"/>
              </w:rPr>
              <w:t xml:space="preserve"> o pojemności łyżki 0,8 m, wyposażona w młot wyburzeniowy o minimalnej mocy 150 KM</w:t>
            </w:r>
          </w:p>
        </w:tc>
        <w:tc>
          <w:tcPr>
            <w:tcW w:w="1360" w:type="dxa"/>
            <w:tcBorders>
              <w:top w:val="nil"/>
              <w:left w:val="single" w:sz="4" w:space="0" w:color="auto"/>
              <w:bottom w:val="single" w:sz="4" w:space="0" w:color="auto"/>
              <w:right w:val="single" w:sz="8" w:space="0" w:color="auto"/>
            </w:tcBorders>
            <w:noWrap/>
            <w:vAlign w:val="center"/>
          </w:tcPr>
          <w:p w14:paraId="685A5D6B" w14:textId="36899002" w:rsidR="003C688C" w:rsidRPr="00AD40D7" w:rsidRDefault="009E4C7A" w:rsidP="00742EA7">
            <w:pPr>
              <w:spacing w:line="240" w:lineRule="auto"/>
              <w:jc w:val="center"/>
              <w:rPr>
                <w:rFonts w:cs="Arial"/>
                <w:b/>
                <w:bCs/>
                <w:szCs w:val="22"/>
              </w:rPr>
            </w:pPr>
            <w:r>
              <w:rPr>
                <w:rFonts w:cs="Arial"/>
                <w:b/>
                <w:bCs/>
                <w:szCs w:val="22"/>
              </w:rPr>
              <w:t>2</w:t>
            </w:r>
          </w:p>
        </w:tc>
      </w:tr>
      <w:tr w:rsidR="003C688C" w:rsidRPr="00AD40D7" w14:paraId="043FA57C" w14:textId="77777777" w:rsidTr="00D60BE3">
        <w:trPr>
          <w:trHeight w:val="246"/>
        </w:trPr>
        <w:tc>
          <w:tcPr>
            <w:tcW w:w="580" w:type="dxa"/>
            <w:tcBorders>
              <w:top w:val="nil"/>
              <w:left w:val="single" w:sz="8" w:space="0" w:color="auto"/>
              <w:bottom w:val="single" w:sz="4" w:space="0" w:color="auto"/>
              <w:right w:val="single" w:sz="4" w:space="0" w:color="auto"/>
            </w:tcBorders>
            <w:noWrap/>
            <w:vAlign w:val="center"/>
          </w:tcPr>
          <w:p w14:paraId="49C514A6" w14:textId="77777777" w:rsidR="003C688C" w:rsidRPr="00AD40D7" w:rsidRDefault="003C688C" w:rsidP="00742EA7">
            <w:pPr>
              <w:spacing w:line="240" w:lineRule="auto"/>
              <w:jc w:val="center"/>
              <w:rPr>
                <w:rFonts w:cs="Arial"/>
                <w:szCs w:val="22"/>
              </w:rPr>
            </w:pPr>
            <w:r w:rsidRPr="00AD40D7">
              <w:rPr>
                <w:rFonts w:cs="Arial"/>
                <w:szCs w:val="22"/>
              </w:rPr>
              <w:t>9</w:t>
            </w:r>
          </w:p>
        </w:tc>
        <w:tc>
          <w:tcPr>
            <w:tcW w:w="7252" w:type="dxa"/>
            <w:tcBorders>
              <w:top w:val="nil"/>
              <w:left w:val="nil"/>
              <w:bottom w:val="single" w:sz="4" w:space="0" w:color="auto"/>
              <w:right w:val="nil"/>
            </w:tcBorders>
            <w:noWrap/>
            <w:vAlign w:val="center"/>
          </w:tcPr>
          <w:p w14:paraId="28B5F00F" w14:textId="77777777" w:rsidR="003C688C" w:rsidRPr="00AD40D7" w:rsidRDefault="003C688C" w:rsidP="00742EA7">
            <w:pPr>
              <w:spacing w:line="240" w:lineRule="auto"/>
              <w:jc w:val="left"/>
              <w:rPr>
                <w:rFonts w:cs="Arial"/>
                <w:szCs w:val="22"/>
              </w:rPr>
            </w:pPr>
            <w:r w:rsidRPr="00AD40D7">
              <w:rPr>
                <w:rFonts w:cs="Arial"/>
                <w:szCs w:val="22"/>
              </w:rPr>
              <w:t>Spychacz gąsienicowy o mocy min 100 KM</w:t>
            </w:r>
          </w:p>
        </w:tc>
        <w:tc>
          <w:tcPr>
            <w:tcW w:w="1360" w:type="dxa"/>
            <w:tcBorders>
              <w:top w:val="nil"/>
              <w:left w:val="single" w:sz="4" w:space="0" w:color="auto"/>
              <w:bottom w:val="single" w:sz="4" w:space="0" w:color="auto"/>
              <w:right w:val="single" w:sz="8" w:space="0" w:color="auto"/>
            </w:tcBorders>
            <w:noWrap/>
            <w:vAlign w:val="center"/>
          </w:tcPr>
          <w:p w14:paraId="66C73B6D" w14:textId="77777777" w:rsidR="003C688C" w:rsidRPr="00AD40D7" w:rsidRDefault="003C688C" w:rsidP="00742EA7">
            <w:pPr>
              <w:spacing w:line="240" w:lineRule="auto"/>
              <w:jc w:val="center"/>
              <w:rPr>
                <w:rFonts w:cs="Arial"/>
                <w:b/>
                <w:bCs/>
                <w:szCs w:val="22"/>
              </w:rPr>
            </w:pPr>
            <w:r w:rsidRPr="00AD40D7">
              <w:rPr>
                <w:rFonts w:cs="Arial"/>
                <w:b/>
                <w:bCs/>
                <w:szCs w:val="22"/>
              </w:rPr>
              <w:t>1</w:t>
            </w:r>
          </w:p>
        </w:tc>
      </w:tr>
      <w:tr w:rsidR="00D60BE3" w:rsidRPr="00AD40D7" w14:paraId="1CA96A71" w14:textId="77777777" w:rsidTr="00D60BE3">
        <w:trPr>
          <w:trHeight w:val="246"/>
        </w:trPr>
        <w:tc>
          <w:tcPr>
            <w:tcW w:w="580" w:type="dxa"/>
            <w:tcBorders>
              <w:top w:val="single" w:sz="4" w:space="0" w:color="auto"/>
              <w:left w:val="single" w:sz="8" w:space="0" w:color="auto"/>
              <w:bottom w:val="single" w:sz="8" w:space="0" w:color="auto"/>
              <w:right w:val="single" w:sz="4" w:space="0" w:color="auto"/>
            </w:tcBorders>
            <w:noWrap/>
            <w:vAlign w:val="center"/>
          </w:tcPr>
          <w:p w14:paraId="2B11849D" w14:textId="34F0C8D8" w:rsidR="00D60BE3" w:rsidRPr="00AD40D7" w:rsidRDefault="00D60BE3" w:rsidP="00742EA7">
            <w:pPr>
              <w:spacing w:line="240" w:lineRule="auto"/>
              <w:jc w:val="center"/>
              <w:rPr>
                <w:rFonts w:cs="Arial"/>
                <w:szCs w:val="22"/>
              </w:rPr>
            </w:pPr>
            <w:r>
              <w:rPr>
                <w:rFonts w:cs="Arial"/>
                <w:szCs w:val="22"/>
              </w:rPr>
              <w:t>10</w:t>
            </w:r>
          </w:p>
        </w:tc>
        <w:tc>
          <w:tcPr>
            <w:tcW w:w="7252" w:type="dxa"/>
            <w:tcBorders>
              <w:top w:val="single" w:sz="4" w:space="0" w:color="auto"/>
              <w:left w:val="nil"/>
              <w:bottom w:val="single" w:sz="8" w:space="0" w:color="auto"/>
              <w:right w:val="nil"/>
            </w:tcBorders>
            <w:noWrap/>
            <w:vAlign w:val="center"/>
          </w:tcPr>
          <w:p w14:paraId="5A1939AD" w14:textId="3809D591" w:rsidR="00D60BE3" w:rsidRPr="00AD40D7" w:rsidRDefault="00D60BE3" w:rsidP="00742EA7">
            <w:pPr>
              <w:spacing w:line="240" w:lineRule="auto"/>
              <w:jc w:val="left"/>
              <w:rPr>
                <w:rFonts w:cs="Arial"/>
                <w:szCs w:val="22"/>
              </w:rPr>
            </w:pPr>
            <w:r>
              <w:rPr>
                <w:rFonts w:cs="Arial"/>
                <w:szCs w:val="22"/>
              </w:rPr>
              <w:t>Podnośnik koszowy (zwyżka) o wysięgu min. 18 m i udźwigu min. 200 kg</w:t>
            </w:r>
          </w:p>
        </w:tc>
        <w:tc>
          <w:tcPr>
            <w:tcW w:w="1360" w:type="dxa"/>
            <w:tcBorders>
              <w:top w:val="single" w:sz="4" w:space="0" w:color="auto"/>
              <w:left w:val="single" w:sz="4" w:space="0" w:color="auto"/>
              <w:bottom w:val="single" w:sz="8" w:space="0" w:color="auto"/>
              <w:right w:val="single" w:sz="8" w:space="0" w:color="auto"/>
            </w:tcBorders>
            <w:noWrap/>
            <w:vAlign w:val="center"/>
          </w:tcPr>
          <w:p w14:paraId="14C675FF" w14:textId="1455DC1D" w:rsidR="00D60BE3" w:rsidRPr="00AD40D7" w:rsidRDefault="00D60BE3" w:rsidP="00742EA7">
            <w:pPr>
              <w:spacing w:line="240" w:lineRule="auto"/>
              <w:jc w:val="center"/>
              <w:rPr>
                <w:rFonts w:cs="Arial"/>
                <w:b/>
                <w:bCs/>
                <w:szCs w:val="22"/>
              </w:rPr>
            </w:pPr>
            <w:r>
              <w:rPr>
                <w:rFonts w:cs="Arial"/>
                <w:b/>
                <w:bCs/>
                <w:szCs w:val="22"/>
              </w:rPr>
              <w:t>1</w:t>
            </w:r>
          </w:p>
        </w:tc>
      </w:tr>
    </w:tbl>
    <w:p w14:paraId="3E0E3AA7" w14:textId="77777777" w:rsidR="003C688C" w:rsidRPr="00AD40D7" w:rsidRDefault="003C688C" w:rsidP="003C688C">
      <w:pPr>
        <w:spacing w:line="240" w:lineRule="auto"/>
        <w:ind w:left="567"/>
        <w:rPr>
          <w:rFonts w:cs="Arial"/>
          <w:b/>
        </w:rPr>
      </w:pPr>
    </w:p>
    <w:p w14:paraId="3CD4FC8A" w14:textId="68820059" w:rsidR="00E96ACB" w:rsidRDefault="00E96ACB" w:rsidP="00E96ACB">
      <w:pPr>
        <w:spacing w:line="240" w:lineRule="auto"/>
        <w:ind w:left="567"/>
        <w:jc w:val="center"/>
        <w:rPr>
          <w:rFonts w:cs="Arial"/>
          <w:b/>
        </w:rPr>
      </w:pPr>
    </w:p>
    <w:p w14:paraId="5B5FF3BC" w14:textId="77777777" w:rsidR="003B1AA2" w:rsidRDefault="003B1AA2">
      <w:pPr>
        <w:spacing w:after="160" w:line="259" w:lineRule="auto"/>
        <w:jc w:val="left"/>
        <w:rPr>
          <w:rFonts w:cs="Arial"/>
          <w:b/>
        </w:rPr>
      </w:pPr>
      <w:r>
        <w:rPr>
          <w:rFonts w:cs="Arial"/>
          <w:b/>
        </w:rPr>
        <w:br w:type="page"/>
      </w:r>
    </w:p>
    <w:p w14:paraId="09204839" w14:textId="644C3A28" w:rsidR="003C688C" w:rsidRPr="00AD40D7" w:rsidRDefault="003C688C" w:rsidP="006E37BA">
      <w:pPr>
        <w:spacing w:line="240" w:lineRule="auto"/>
        <w:jc w:val="center"/>
        <w:rPr>
          <w:rFonts w:cs="Arial"/>
        </w:rPr>
      </w:pPr>
      <w:r w:rsidRPr="00AD40D7">
        <w:rPr>
          <w:rFonts w:cs="Arial"/>
          <w:b/>
        </w:rPr>
        <w:lastRenderedPageBreak/>
        <w:t>Szacowane ilości godzin pracy sprzętu oraz kilometrów w okresie obowiązywania umowy.</w:t>
      </w:r>
    </w:p>
    <w:tbl>
      <w:tblPr>
        <w:tblpPr w:leftFromText="141" w:rightFromText="141" w:vertAnchor="page" w:horzAnchor="margin" w:tblpX="-190" w:tblpY="2056"/>
        <w:tblW w:w="4799" w:type="pct"/>
        <w:tblLayout w:type="fixed"/>
        <w:tblCellMar>
          <w:left w:w="70" w:type="dxa"/>
          <w:right w:w="70" w:type="dxa"/>
        </w:tblCellMar>
        <w:tblLook w:val="04A0" w:firstRow="1" w:lastRow="0" w:firstColumn="1" w:lastColumn="0" w:noHBand="0" w:noVBand="1"/>
      </w:tblPr>
      <w:tblGrid>
        <w:gridCol w:w="562"/>
        <w:gridCol w:w="6521"/>
        <w:gridCol w:w="2024"/>
      </w:tblGrid>
      <w:tr w:rsidR="0044351C" w:rsidRPr="00AD40D7" w14:paraId="60FB5F87" w14:textId="0EE46951" w:rsidTr="0044351C">
        <w:trPr>
          <w:trHeight w:val="420"/>
        </w:trPr>
        <w:tc>
          <w:tcPr>
            <w:tcW w:w="309" w:type="pct"/>
            <w:tcBorders>
              <w:top w:val="single" w:sz="4" w:space="0" w:color="auto"/>
              <w:left w:val="single" w:sz="4" w:space="0" w:color="auto"/>
              <w:bottom w:val="single" w:sz="4" w:space="0" w:color="auto"/>
              <w:right w:val="single" w:sz="4" w:space="0" w:color="auto"/>
            </w:tcBorders>
            <w:noWrap/>
            <w:vAlign w:val="center"/>
          </w:tcPr>
          <w:p w14:paraId="2453B670" w14:textId="2D714DA0" w:rsidR="0044351C" w:rsidRPr="00AD40D7" w:rsidRDefault="0044351C" w:rsidP="0044351C">
            <w:pPr>
              <w:spacing w:line="240" w:lineRule="auto"/>
              <w:jc w:val="center"/>
              <w:rPr>
                <w:rFonts w:cs="Arial"/>
                <w:szCs w:val="22"/>
              </w:rPr>
            </w:pPr>
            <w:r w:rsidRPr="00AD40D7">
              <w:rPr>
                <w:rFonts w:cs="Arial"/>
                <w:szCs w:val="22"/>
              </w:rPr>
              <w:t>Lp.</w:t>
            </w:r>
          </w:p>
        </w:tc>
        <w:tc>
          <w:tcPr>
            <w:tcW w:w="3580" w:type="pct"/>
            <w:tcBorders>
              <w:top w:val="single" w:sz="4" w:space="0" w:color="auto"/>
              <w:left w:val="nil"/>
              <w:bottom w:val="single" w:sz="4" w:space="0" w:color="auto"/>
              <w:right w:val="single" w:sz="4" w:space="0" w:color="auto"/>
            </w:tcBorders>
            <w:noWrap/>
            <w:vAlign w:val="center"/>
          </w:tcPr>
          <w:p w14:paraId="04348527" w14:textId="77777777" w:rsidR="0044351C" w:rsidRPr="00AD40D7" w:rsidRDefault="0044351C" w:rsidP="0044351C">
            <w:pPr>
              <w:spacing w:line="240" w:lineRule="auto"/>
              <w:jc w:val="center"/>
              <w:rPr>
                <w:rFonts w:cs="Arial"/>
                <w:szCs w:val="22"/>
              </w:rPr>
            </w:pPr>
            <w:r w:rsidRPr="00AD40D7">
              <w:rPr>
                <w:rFonts w:cs="Arial"/>
                <w:szCs w:val="22"/>
              </w:rPr>
              <w:t>Nazwa sprzętu</w:t>
            </w:r>
          </w:p>
          <w:p w14:paraId="3A8AA075" w14:textId="417B15F7" w:rsidR="0044351C" w:rsidRPr="00AD40D7" w:rsidRDefault="0044351C" w:rsidP="0044351C">
            <w:pPr>
              <w:rPr>
                <w:sz w:val="24"/>
              </w:rPr>
            </w:pPr>
          </w:p>
        </w:tc>
        <w:tc>
          <w:tcPr>
            <w:tcW w:w="1111" w:type="pct"/>
            <w:tcBorders>
              <w:top w:val="single" w:sz="4" w:space="0" w:color="auto"/>
              <w:left w:val="nil"/>
              <w:bottom w:val="single" w:sz="4" w:space="0" w:color="auto"/>
              <w:right w:val="single" w:sz="4" w:space="0" w:color="auto"/>
            </w:tcBorders>
            <w:noWrap/>
            <w:vAlign w:val="center"/>
          </w:tcPr>
          <w:p w14:paraId="733A8410" w14:textId="1A46CC40" w:rsidR="0044351C" w:rsidRPr="00AD40D7" w:rsidRDefault="0044351C" w:rsidP="0044351C">
            <w:pPr>
              <w:jc w:val="center"/>
            </w:pPr>
            <w:r w:rsidRPr="00AD40D7">
              <w:t>Szacowana ilość godzin/km</w:t>
            </w:r>
            <w:r>
              <w:t>/m</w:t>
            </w:r>
            <w:r>
              <w:rPr>
                <w:vertAlign w:val="superscript"/>
              </w:rPr>
              <w:t>2</w:t>
            </w:r>
            <w:r w:rsidR="00BF7015">
              <w:t xml:space="preserve"> </w:t>
            </w:r>
            <w:r w:rsidR="00BF7015">
              <w:br/>
              <w:t>w roku 2026</w:t>
            </w:r>
          </w:p>
        </w:tc>
      </w:tr>
      <w:tr w:rsidR="0044351C" w:rsidRPr="00AD40D7" w14:paraId="6EBC5773" w14:textId="4D3C19EF" w:rsidTr="0044351C">
        <w:trPr>
          <w:trHeight w:val="420"/>
        </w:trPr>
        <w:tc>
          <w:tcPr>
            <w:tcW w:w="309" w:type="pct"/>
            <w:tcBorders>
              <w:top w:val="nil"/>
              <w:left w:val="single" w:sz="8" w:space="0" w:color="auto"/>
              <w:bottom w:val="single" w:sz="4" w:space="0" w:color="auto"/>
              <w:right w:val="single" w:sz="4" w:space="0" w:color="auto"/>
            </w:tcBorders>
            <w:noWrap/>
            <w:vAlign w:val="center"/>
          </w:tcPr>
          <w:p w14:paraId="4C16355C" w14:textId="37D4BC46" w:rsidR="0044351C" w:rsidRPr="00AD40D7" w:rsidRDefault="0044351C" w:rsidP="0044351C">
            <w:pPr>
              <w:spacing w:line="240" w:lineRule="auto"/>
              <w:jc w:val="center"/>
              <w:rPr>
                <w:rFonts w:cs="Arial"/>
                <w:szCs w:val="22"/>
              </w:rPr>
            </w:pPr>
            <w:r w:rsidRPr="00AD40D7">
              <w:rPr>
                <w:rFonts w:cs="Arial"/>
                <w:szCs w:val="22"/>
              </w:rPr>
              <w:t>1</w:t>
            </w:r>
          </w:p>
        </w:tc>
        <w:tc>
          <w:tcPr>
            <w:tcW w:w="3580" w:type="pct"/>
            <w:tcBorders>
              <w:top w:val="nil"/>
              <w:left w:val="nil"/>
              <w:bottom w:val="single" w:sz="4" w:space="0" w:color="auto"/>
              <w:right w:val="single" w:sz="4" w:space="0" w:color="auto"/>
            </w:tcBorders>
            <w:noWrap/>
            <w:vAlign w:val="center"/>
          </w:tcPr>
          <w:p w14:paraId="0B09D7E7" w14:textId="6D75BCDF" w:rsidR="0044351C" w:rsidRPr="00AD40D7" w:rsidRDefault="0044351C" w:rsidP="0044351C">
            <w:r w:rsidRPr="00AD40D7">
              <w:rPr>
                <w:rFonts w:cs="Arial"/>
                <w:szCs w:val="22"/>
              </w:rPr>
              <w:t xml:space="preserve">Koparko-ładowarka o mocy min. 80 KM z młotami lub łyżkami </w:t>
            </w:r>
            <w:r>
              <w:rPr>
                <w:rFonts w:cs="Arial"/>
                <w:szCs w:val="22"/>
              </w:rPr>
              <w:br/>
              <w:t xml:space="preserve">o różnej </w:t>
            </w:r>
            <w:r w:rsidRPr="00AD40D7">
              <w:rPr>
                <w:rFonts w:cs="Arial"/>
                <w:szCs w:val="22"/>
              </w:rPr>
              <w:t>pojemności dostosowane do rodzaju robót</w:t>
            </w:r>
          </w:p>
        </w:tc>
        <w:tc>
          <w:tcPr>
            <w:tcW w:w="1111" w:type="pct"/>
            <w:tcBorders>
              <w:top w:val="single" w:sz="4" w:space="0" w:color="auto"/>
              <w:left w:val="nil"/>
              <w:bottom w:val="single" w:sz="4" w:space="0" w:color="auto"/>
              <w:right w:val="single" w:sz="4" w:space="0" w:color="auto"/>
            </w:tcBorders>
            <w:noWrap/>
            <w:vAlign w:val="center"/>
          </w:tcPr>
          <w:p w14:paraId="13AC655A" w14:textId="7AFC8764" w:rsidR="0044351C" w:rsidRPr="00AD40D7" w:rsidRDefault="00D60BE3" w:rsidP="0044351C">
            <w:pPr>
              <w:jc w:val="center"/>
            </w:pPr>
            <w:r>
              <w:t>3 200</w:t>
            </w:r>
          </w:p>
        </w:tc>
      </w:tr>
      <w:tr w:rsidR="0044351C" w:rsidRPr="00AD40D7" w14:paraId="33099173" w14:textId="5F6CA627" w:rsidTr="0044351C">
        <w:trPr>
          <w:trHeight w:val="420"/>
        </w:trPr>
        <w:tc>
          <w:tcPr>
            <w:tcW w:w="309" w:type="pct"/>
            <w:tcBorders>
              <w:top w:val="nil"/>
              <w:left w:val="single" w:sz="8" w:space="0" w:color="auto"/>
              <w:bottom w:val="single" w:sz="4" w:space="0" w:color="auto"/>
              <w:right w:val="single" w:sz="4" w:space="0" w:color="auto"/>
            </w:tcBorders>
            <w:noWrap/>
            <w:vAlign w:val="center"/>
          </w:tcPr>
          <w:p w14:paraId="28DF07D5" w14:textId="7747982D" w:rsidR="0044351C" w:rsidRPr="00AD40D7" w:rsidRDefault="0044351C" w:rsidP="0044351C">
            <w:pPr>
              <w:spacing w:line="240" w:lineRule="auto"/>
              <w:jc w:val="center"/>
              <w:rPr>
                <w:rFonts w:cs="Arial"/>
                <w:szCs w:val="22"/>
              </w:rPr>
            </w:pPr>
            <w:r w:rsidRPr="00AD40D7">
              <w:rPr>
                <w:rFonts w:cs="Arial"/>
                <w:szCs w:val="22"/>
              </w:rPr>
              <w:t>2</w:t>
            </w:r>
          </w:p>
        </w:tc>
        <w:tc>
          <w:tcPr>
            <w:tcW w:w="3580" w:type="pct"/>
            <w:tcBorders>
              <w:top w:val="nil"/>
              <w:left w:val="nil"/>
              <w:bottom w:val="single" w:sz="4" w:space="0" w:color="auto"/>
              <w:right w:val="single" w:sz="4" w:space="0" w:color="auto"/>
            </w:tcBorders>
            <w:noWrap/>
            <w:vAlign w:val="center"/>
          </w:tcPr>
          <w:p w14:paraId="0F3C2E81" w14:textId="018E42DB" w:rsidR="0044351C" w:rsidRPr="00AD40D7" w:rsidRDefault="0044351C" w:rsidP="0044351C">
            <w:r w:rsidRPr="00AD40D7">
              <w:rPr>
                <w:rFonts w:cs="Arial"/>
                <w:szCs w:val="22"/>
              </w:rPr>
              <w:t>Wozidło budowlane do 6 ton</w:t>
            </w:r>
          </w:p>
        </w:tc>
        <w:tc>
          <w:tcPr>
            <w:tcW w:w="1111" w:type="pct"/>
            <w:tcBorders>
              <w:top w:val="single" w:sz="4" w:space="0" w:color="auto"/>
              <w:left w:val="nil"/>
              <w:bottom w:val="single" w:sz="4" w:space="0" w:color="auto"/>
              <w:right w:val="single" w:sz="4" w:space="0" w:color="auto"/>
            </w:tcBorders>
            <w:noWrap/>
            <w:vAlign w:val="center"/>
          </w:tcPr>
          <w:p w14:paraId="12D0C037" w14:textId="11FA14A0" w:rsidR="0044351C" w:rsidRPr="00AD40D7" w:rsidRDefault="00D60BE3" w:rsidP="0044351C">
            <w:pPr>
              <w:jc w:val="center"/>
            </w:pPr>
            <w:r>
              <w:t>500</w:t>
            </w:r>
          </w:p>
        </w:tc>
      </w:tr>
      <w:tr w:rsidR="0044351C" w:rsidRPr="00AD40D7" w14:paraId="26CA9295" w14:textId="34C6D6E6" w:rsidTr="0044351C">
        <w:trPr>
          <w:trHeight w:val="420"/>
        </w:trPr>
        <w:tc>
          <w:tcPr>
            <w:tcW w:w="309" w:type="pct"/>
            <w:tcBorders>
              <w:top w:val="nil"/>
              <w:left w:val="single" w:sz="8" w:space="0" w:color="auto"/>
              <w:bottom w:val="single" w:sz="4" w:space="0" w:color="auto"/>
              <w:right w:val="single" w:sz="4" w:space="0" w:color="auto"/>
            </w:tcBorders>
            <w:noWrap/>
            <w:vAlign w:val="center"/>
          </w:tcPr>
          <w:p w14:paraId="268C9BDB" w14:textId="5F31AE33" w:rsidR="0044351C" w:rsidRPr="00AD40D7" w:rsidRDefault="0044351C" w:rsidP="0044351C">
            <w:pPr>
              <w:spacing w:line="240" w:lineRule="auto"/>
              <w:jc w:val="center"/>
              <w:rPr>
                <w:rFonts w:cs="Arial"/>
                <w:szCs w:val="22"/>
              </w:rPr>
            </w:pPr>
            <w:r w:rsidRPr="00AD40D7">
              <w:rPr>
                <w:rFonts w:cs="Arial"/>
                <w:szCs w:val="22"/>
              </w:rPr>
              <w:t>3</w:t>
            </w:r>
          </w:p>
        </w:tc>
        <w:tc>
          <w:tcPr>
            <w:tcW w:w="3580" w:type="pct"/>
            <w:tcBorders>
              <w:top w:val="nil"/>
              <w:left w:val="nil"/>
              <w:bottom w:val="single" w:sz="4" w:space="0" w:color="auto"/>
              <w:right w:val="single" w:sz="4" w:space="0" w:color="auto"/>
            </w:tcBorders>
            <w:noWrap/>
            <w:vAlign w:val="center"/>
          </w:tcPr>
          <w:p w14:paraId="7B43E3EA" w14:textId="1ADF29E4" w:rsidR="0044351C" w:rsidRPr="00AD40D7" w:rsidRDefault="0044351C" w:rsidP="00445974">
            <w:pPr>
              <w:rPr>
                <w:sz w:val="24"/>
              </w:rPr>
            </w:pPr>
            <w:r w:rsidRPr="00AD40D7">
              <w:rPr>
                <w:rFonts w:cs="Arial"/>
                <w:szCs w:val="22"/>
              </w:rPr>
              <w:t xml:space="preserve">Ciągnik siodłowy z naczepą niskopodwoziową o ładowności </w:t>
            </w:r>
            <w:r w:rsidR="00445974">
              <w:rPr>
                <w:rFonts w:cs="Arial"/>
                <w:szCs w:val="22"/>
              </w:rPr>
              <w:t xml:space="preserve">min. </w:t>
            </w:r>
            <w:r w:rsidRPr="00AD40D7">
              <w:rPr>
                <w:rFonts w:cs="Arial"/>
                <w:szCs w:val="22"/>
              </w:rPr>
              <w:t>25 ton</w:t>
            </w:r>
          </w:p>
        </w:tc>
        <w:tc>
          <w:tcPr>
            <w:tcW w:w="1111" w:type="pct"/>
            <w:tcBorders>
              <w:top w:val="nil"/>
              <w:left w:val="nil"/>
              <w:bottom w:val="single" w:sz="4" w:space="0" w:color="auto"/>
              <w:right w:val="single" w:sz="4" w:space="0" w:color="auto"/>
            </w:tcBorders>
            <w:noWrap/>
            <w:vAlign w:val="center"/>
          </w:tcPr>
          <w:p w14:paraId="768B9385" w14:textId="6C45FD90" w:rsidR="0044351C" w:rsidRPr="00AD40D7" w:rsidRDefault="00D60BE3" w:rsidP="0044351C">
            <w:pPr>
              <w:jc w:val="center"/>
            </w:pPr>
            <w:r>
              <w:t>2 000</w:t>
            </w:r>
          </w:p>
        </w:tc>
      </w:tr>
      <w:tr w:rsidR="0044351C" w:rsidRPr="00AD40D7" w14:paraId="6839C670" w14:textId="6609F766" w:rsidTr="0044351C">
        <w:trPr>
          <w:trHeight w:val="413"/>
        </w:trPr>
        <w:tc>
          <w:tcPr>
            <w:tcW w:w="309" w:type="pct"/>
            <w:tcBorders>
              <w:top w:val="nil"/>
              <w:left w:val="single" w:sz="8" w:space="0" w:color="auto"/>
              <w:bottom w:val="single" w:sz="4" w:space="0" w:color="auto"/>
              <w:right w:val="single" w:sz="4" w:space="0" w:color="auto"/>
            </w:tcBorders>
            <w:noWrap/>
            <w:vAlign w:val="center"/>
          </w:tcPr>
          <w:p w14:paraId="446616ED" w14:textId="3A95A1DD" w:rsidR="0044351C" w:rsidRPr="00AD40D7" w:rsidRDefault="0044351C" w:rsidP="0044351C">
            <w:pPr>
              <w:spacing w:line="240" w:lineRule="auto"/>
              <w:jc w:val="center"/>
              <w:rPr>
                <w:rFonts w:cs="Arial"/>
                <w:szCs w:val="22"/>
              </w:rPr>
            </w:pPr>
            <w:r w:rsidRPr="00AD40D7">
              <w:rPr>
                <w:rFonts w:cs="Arial"/>
                <w:szCs w:val="22"/>
              </w:rPr>
              <w:t>4</w:t>
            </w:r>
          </w:p>
        </w:tc>
        <w:tc>
          <w:tcPr>
            <w:tcW w:w="3580" w:type="pct"/>
            <w:tcBorders>
              <w:top w:val="nil"/>
              <w:left w:val="nil"/>
              <w:bottom w:val="single" w:sz="4" w:space="0" w:color="auto"/>
              <w:right w:val="single" w:sz="4" w:space="0" w:color="auto"/>
            </w:tcBorders>
            <w:noWrap/>
            <w:vAlign w:val="center"/>
          </w:tcPr>
          <w:p w14:paraId="1B8A4FCD" w14:textId="317E71D7" w:rsidR="0044351C" w:rsidRPr="00AD40D7" w:rsidRDefault="0044351C" w:rsidP="00445974">
            <w:pPr>
              <w:rPr>
                <w:sz w:val="24"/>
              </w:rPr>
            </w:pPr>
            <w:r w:rsidRPr="00AD40D7">
              <w:rPr>
                <w:rFonts w:cs="Arial"/>
                <w:szCs w:val="22"/>
              </w:rPr>
              <w:t xml:space="preserve">Ciągnik siodłowy z naczepą o długości 12 m i ładowności </w:t>
            </w:r>
            <w:r w:rsidR="00445974">
              <w:rPr>
                <w:rFonts w:cs="Arial"/>
                <w:szCs w:val="22"/>
              </w:rPr>
              <w:t>min.</w:t>
            </w:r>
            <w:r w:rsidRPr="00AD40D7">
              <w:rPr>
                <w:rFonts w:cs="Arial"/>
                <w:szCs w:val="22"/>
              </w:rPr>
              <w:t xml:space="preserve"> 20 ton</w:t>
            </w:r>
          </w:p>
        </w:tc>
        <w:tc>
          <w:tcPr>
            <w:tcW w:w="1111" w:type="pct"/>
            <w:tcBorders>
              <w:top w:val="nil"/>
              <w:left w:val="nil"/>
              <w:bottom w:val="single" w:sz="4" w:space="0" w:color="auto"/>
              <w:right w:val="single" w:sz="4" w:space="0" w:color="auto"/>
            </w:tcBorders>
            <w:noWrap/>
            <w:vAlign w:val="center"/>
          </w:tcPr>
          <w:p w14:paraId="24242CD0" w14:textId="37E349CD" w:rsidR="0044351C" w:rsidRPr="00AD40D7" w:rsidRDefault="00D60BE3" w:rsidP="0044351C">
            <w:pPr>
              <w:jc w:val="center"/>
            </w:pPr>
            <w:r>
              <w:t>2 000</w:t>
            </w:r>
          </w:p>
        </w:tc>
      </w:tr>
      <w:tr w:rsidR="0044351C" w:rsidRPr="00AD40D7" w14:paraId="1947AB1E" w14:textId="6567976E" w:rsidTr="0044351C">
        <w:trPr>
          <w:trHeight w:val="420"/>
        </w:trPr>
        <w:tc>
          <w:tcPr>
            <w:tcW w:w="309" w:type="pct"/>
            <w:tcBorders>
              <w:top w:val="nil"/>
              <w:left w:val="single" w:sz="8" w:space="0" w:color="auto"/>
              <w:bottom w:val="single" w:sz="4" w:space="0" w:color="auto"/>
              <w:right w:val="single" w:sz="4" w:space="0" w:color="auto"/>
            </w:tcBorders>
            <w:noWrap/>
            <w:vAlign w:val="center"/>
          </w:tcPr>
          <w:p w14:paraId="0B7EA3DD" w14:textId="196F6A43" w:rsidR="0044351C" w:rsidRPr="00AD40D7" w:rsidRDefault="0044351C" w:rsidP="0044351C">
            <w:pPr>
              <w:spacing w:line="240" w:lineRule="auto"/>
              <w:jc w:val="center"/>
              <w:rPr>
                <w:rFonts w:cs="Arial"/>
                <w:szCs w:val="22"/>
              </w:rPr>
            </w:pPr>
            <w:r w:rsidRPr="00AD40D7">
              <w:rPr>
                <w:rFonts w:cs="Arial"/>
                <w:szCs w:val="22"/>
              </w:rPr>
              <w:t>5</w:t>
            </w:r>
          </w:p>
        </w:tc>
        <w:tc>
          <w:tcPr>
            <w:tcW w:w="3580" w:type="pct"/>
            <w:tcBorders>
              <w:top w:val="nil"/>
              <w:left w:val="nil"/>
              <w:bottom w:val="single" w:sz="4" w:space="0" w:color="auto"/>
              <w:right w:val="single" w:sz="4" w:space="0" w:color="auto"/>
            </w:tcBorders>
            <w:noWrap/>
            <w:vAlign w:val="center"/>
          </w:tcPr>
          <w:p w14:paraId="1460FB5A" w14:textId="502E3A4D" w:rsidR="0044351C" w:rsidRPr="00AD40D7" w:rsidRDefault="0044351C" w:rsidP="0044351C">
            <w:pPr>
              <w:rPr>
                <w:sz w:val="24"/>
              </w:rPr>
            </w:pPr>
            <w:r w:rsidRPr="00AD40D7">
              <w:rPr>
                <w:rFonts w:cs="Arial"/>
                <w:szCs w:val="22"/>
              </w:rPr>
              <w:t>Dźwig o udźwigu minimum 16 ton</w:t>
            </w:r>
          </w:p>
        </w:tc>
        <w:tc>
          <w:tcPr>
            <w:tcW w:w="1111" w:type="pct"/>
            <w:tcBorders>
              <w:top w:val="nil"/>
              <w:left w:val="nil"/>
              <w:bottom w:val="single" w:sz="4" w:space="0" w:color="auto"/>
              <w:right w:val="single" w:sz="4" w:space="0" w:color="auto"/>
            </w:tcBorders>
            <w:noWrap/>
            <w:vAlign w:val="center"/>
          </w:tcPr>
          <w:p w14:paraId="679769A9" w14:textId="74D263B0" w:rsidR="0044351C" w:rsidRPr="00AD40D7" w:rsidRDefault="00D60BE3" w:rsidP="0044351C">
            <w:pPr>
              <w:jc w:val="center"/>
            </w:pPr>
            <w:r>
              <w:t>200</w:t>
            </w:r>
          </w:p>
        </w:tc>
      </w:tr>
      <w:tr w:rsidR="0044351C" w:rsidRPr="00AD40D7" w14:paraId="2C928B24" w14:textId="1158F91D" w:rsidTr="0044351C">
        <w:trPr>
          <w:trHeight w:val="420"/>
        </w:trPr>
        <w:tc>
          <w:tcPr>
            <w:tcW w:w="309" w:type="pct"/>
            <w:tcBorders>
              <w:top w:val="nil"/>
              <w:left w:val="single" w:sz="8" w:space="0" w:color="auto"/>
              <w:bottom w:val="single" w:sz="4" w:space="0" w:color="auto"/>
              <w:right w:val="single" w:sz="4" w:space="0" w:color="auto"/>
            </w:tcBorders>
            <w:noWrap/>
            <w:vAlign w:val="center"/>
          </w:tcPr>
          <w:p w14:paraId="6D7C53D8" w14:textId="624C510C" w:rsidR="0044351C" w:rsidRPr="00AD40D7" w:rsidRDefault="0044351C" w:rsidP="0044351C">
            <w:pPr>
              <w:spacing w:line="240" w:lineRule="auto"/>
              <w:jc w:val="center"/>
              <w:rPr>
                <w:rFonts w:cs="Arial"/>
                <w:szCs w:val="22"/>
              </w:rPr>
            </w:pPr>
            <w:r w:rsidRPr="00AD40D7">
              <w:rPr>
                <w:rFonts w:cs="Arial"/>
                <w:szCs w:val="22"/>
              </w:rPr>
              <w:t>6</w:t>
            </w:r>
          </w:p>
        </w:tc>
        <w:tc>
          <w:tcPr>
            <w:tcW w:w="3580" w:type="pct"/>
            <w:tcBorders>
              <w:top w:val="nil"/>
              <w:left w:val="nil"/>
              <w:bottom w:val="single" w:sz="4" w:space="0" w:color="auto"/>
              <w:right w:val="single" w:sz="4" w:space="0" w:color="auto"/>
            </w:tcBorders>
            <w:noWrap/>
            <w:vAlign w:val="center"/>
          </w:tcPr>
          <w:p w14:paraId="55A97D47" w14:textId="23FEE89C" w:rsidR="0044351C" w:rsidRPr="00AD40D7" w:rsidRDefault="0044351C" w:rsidP="0044351C">
            <w:pPr>
              <w:rPr>
                <w:sz w:val="24"/>
              </w:rPr>
            </w:pPr>
            <w:r w:rsidRPr="00AD40D7">
              <w:rPr>
                <w:rFonts w:cs="Arial"/>
                <w:szCs w:val="22"/>
              </w:rPr>
              <w:t>Ładowarka teleskopowa z w</w:t>
            </w:r>
            <w:r>
              <w:rPr>
                <w:rFonts w:cs="Arial"/>
                <w:szCs w:val="22"/>
              </w:rPr>
              <w:t>ysięgnikiem 12 m (kosz i widły</w:t>
            </w:r>
            <w:r w:rsidRPr="00AD40D7">
              <w:rPr>
                <w:rFonts w:cs="Arial"/>
                <w:szCs w:val="22"/>
              </w:rPr>
              <w:t>)</w:t>
            </w:r>
          </w:p>
        </w:tc>
        <w:tc>
          <w:tcPr>
            <w:tcW w:w="1111" w:type="pct"/>
            <w:tcBorders>
              <w:top w:val="nil"/>
              <w:left w:val="nil"/>
              <w:bottom w:val="single" w:sz="4" w:space="0" w:color="auto"/>
              <w:right w:val="single" w:sz="4" w:space="0" w:color="auto"/>
            </w:tcBorders>
            <w:noWrap/>
            <w:vAlign w:val="center"/>
          </w:tcPr>
          <w:p w14:paraId="6237F7B7" w14:textId="0F1E0220" w:rsidR="0044351C" w:rsidRPr="00AD40D7" w:rsidRDefault="00D60BE3" w:rsidP="0044351C">
            <w:pPr>
              <w:jc w:val="center"/>
            </w:pPr>
            <w:r>
              <w:t>2 500</w:t>
            </w:r>
          </w:p>
        </w:tc>
      </w:tr>
      <w:tr w:rsidR="0044351C" w:rsidRPr="00AD40D7" w14:paraId="64862A5C" w14:textId="0E74D93B" w:rsidTr="0044351C">
        <w:trPr>
          <w:trHeight w:val="420"/>
        </w:trPr>
        <w:tc>
          <w:tcPr>
            <w:tcW w:w="309" w:type="pct"/>
            <w:tcBorders>
              <w:top w:val="nil"/>
              <w:left w:val="single" w:sz="8" w:space="0" w:color="auto"/>
              <w:bottom w:val="single" w:sz="4" w:space="0" w:color="auto"/>
              <w:right w:val="single" w:sz="4" w:space="0" w:color="auto"/>
            </w:tcBorders>
            <w:noWrap/>
            <w:vAlign w:val="center"/>
          </w:tcPr>
          <w:p w14:paraId="6CFB021F" w14:textId="24CE28DB" w:rsidR="0044351C" w:rsidRPr="00AD40D7" w:rsidRDefault="0044351C" w:rsidP="0044351C">
            <w:pPr>
              <w:spacing w:line="240" w:lineRule="auto"/>
              <w:jc w:val="center"/>
              <w:rPr>
                <w:rFonts w:cs="Arial"/>
                <w:szCs w:val="22"/>
              </w:rPr>
            </w:pPr>
            <w:r w:rsidRPr="00AD40D7">
              <w:rPr>
                <w:rFonts w:cs="Arial"/>
                <w:szCs w:val="22"/>
              </w:rPr>
              <w:t>7</w:t>
            </w:r>
          </w:p>
        </w:tc>
        <w:tc>
          <w:tcPr>
            <w:tcW w:w="3580" w:type="pct"/>
            <w:tcBorders>
              <w:top w:val="nil"/>
              <w:left w:val="nil"/>
              <w:bottom w:val="single" w:sz="4" w:space="0" w:color="auto"/>
              <w:right w:val="single" w:sz="4" w:space="0" w:color="auto"/>
            </w:tcBorders>
            <w:noWrap/>
            <w:vAlign w:val="center"/>
          </w:tcPr>
          <w:p w14:paraId="748D5725" w14:textId="0BBE4054" w:rsidR="0044351C" w:rsidRPr="00AD40D7" w:rsidRDefault="0044351C" w:rsidP="0044351C">
            <w:pPr>
              <w:rPr>
                <w:sz w:val="24"/>
              </w:rPr>
            </w:pPr>
            <w:r w:rsidRPr="00AD40D7">
              <w:rPr>
                <w:rFonts w:cs="Arial"/>
                <w:szCs w:val="22"/>
              </w:rPr>
              <w:t xml:space="preserve">Samochód ciężarowy o długości skrzyni ładunkowej min 6 m </w:t>
            </w:r>
            <w:r>
              <w:rPr>
                <w:rFonts w:cs="Arial"/>
                <w:szCs w:val="22"/>
              </w:rPr>
              <w:br/>
            </w:r>
            <w:r w:rsidRPr="00AD40D7">
              <w:rPr>
                <w:rFonts w:cs="Arial"/>
                <w:szCs w:val="22"/>
              </w:rPr>
              <w:t>i szerokości min 2,5</w:t>
            </w:r>
            <w:r>
              <w:rPr>
                <w:rFonts w:cs="Arial"/>
                <w:szCs w:val="22"/>
              </w:rPr>
              <w:t xml:space="preserve"> m</w:t>
            </w:r>
            <w:r w:rsidRPr="00AD40D7">
              <w:rPr>
                <w:rFonts w:cs="Arial"/>
                <w:szCs w:val="22"/>
              </w:rPr>
              <w:t xml:space="preserve">  wyposażony w HDS o udźwigu min 4,5 ton.</w:t>
            </w:r>
          </w:p>
        </w:tc>
        <w:tc>
          <w:tcPr>
            <w:tcW w:w="1111" w:type="pct"/>
            <w:tcBorders>
              <w:top w:val="nil"/>
              <w:left w:val="nil"/>
              <w:bottom w:val="single" w:sz="4" w:space="0" w:color="auto"/>
              <w:right w:val="single" w:sz="4" w:space="0" w:color="auto"/>
            </w:tcBorders>
            <w:noWrap/>
            <w:vAlign w:val="center"/>
          </w:tcPr>
          <w:p w14:paraId="6D551841" w14:textId="2C563290" w:rsidR="0044351C" w:rsidRPr="00AD40D7" w:rsidRDefault="00D60BE3" w:rsidP="0044351C">
            <w:pPr>
              <w:jc w:val="center"/>
            </w:pPr>
            <w:r>
              <w:t>3 500</w:t>
            </w:r>
          </w:p>
        </w:tc>
      </w:tr>
      <w:tr w:rsidR="0044351C" w:rsidRPr="00AD40D7" w14:paraId="20053D6E" w14:textId="28DCC60B" w:rsidTr="0044351C">
        <w:trPr>
          <w:trHeight w:val="420"/>
        </w:trPr>
        <w:tc>
          <w:tcPr>
            <w:tcW w:w="309" w:type="pct"/>
            <w:tcBorders>
              <w:top w:val="nil"/>
              <w:left w:val="single" w:sz="8" w:space="0" w:color="auto"/>
              <w:bottom w:val="single" w:sz="4" w:space="0" w:color="auto"/>
              <w:right w:val="single" w:sz="4" w:space="0" w:color="auto"/>
            </w:tcBorders>
            <w:noWrap/>
            <w:vAlign w:val="center"/>
          </w:tcPr>
          <w:p w14:paraId="24630CAF" w14:textId="140217D4" w:rsidR="0044351C" w:rsidRPr="00AD40D7" w:rsidRDefault="0044351C" w:rsidP="0044351C">
            <w:pPr>
              <w:spacing w:line="240" w:lineRule="auto"/>
              <w:jc w:val="center"/>
              <w:rPr>
                <w:rFonts w:cs="Arial"/>
                <w:szCs w:val="22"/>
              </w:rPr>
            </w:pPr>
            <w:r w:rsidRPr="00AD40D7">
              <w:rPr>
                <w:rFonts w:cs="Arial"/>
                <w:szCs w:val="22"/>
              </w:rPr>
              <w:t>8</w:t>
            </w:r>
          </w:p>
        </w:tc>
        <w:tc>
          <w:tcPr>
            <w:tcW w:w="3580" w:type="pct"/>
            <w:tcBorders>
              <w:top w:val="nil"/>
              <w:left w:val="nil"/>
              <w:bottom w:val="single" w:sz="4" w:space="0" w:color="auto"/>
              <w:right w:val="single" w:sz="4" w:space="0" w:color="auto"/>
            </w:tcBorders>
            <w:noWrap/>
            <w:vAlign w:val="center"/>
          </w:tcPr>
          <w:p w14:paraId="06EA4DB3" w14:textId="1CB67B9C" w:rsidR="0044351C" w:rsidRPr="00AD40D7" w:rsidRDefault="0044351C" w:rsidP="0044351C">
            <w:pPr>
              <w:rPr>
                <w:sz w:val="24"/>
              </w:rPr>
            </w:pPr>
            <w:r w:rsidRPr="00AD40D7">
              <w:rPr>
                <w:rFonts w:cs="Arial"/>
                <w:szCs w:val="22"/>
              </w:rPr>
              <w:t>Koparka jednonaczyniowa gąsienicowa o pojemności łyżki 0,8 m</w:t>
            </w:r>
            <w:r w:rsidRPr="009E4C7A">
              <w:rPr>
                <w:rFonts w:cs="Arial"/>
                <w:szCs w:val="22"/>
                <w:vertAlign w:val="superscript"/>
              </w:rPr>
              <w:t>3</w:t>
            </w:r>
            <w:r w:rsidRPr="00AD40D7">
              <w:rPr>
                <w:rFonts w:cs="Arial"/>
                <w:szCs w:val="22"/>
              </w:rPr>
              <w:t>, wyposażona w młot wyburzeniowy o minimalnej mocy 150 KM</w:t>
            </w:r>
          </w:p>
        </w:tc>
        <w:tc>
          <w:tcPr>
            <w:tcW w:w="1111" w:type="pct"/>
            <w:tcBorders>
              <w:top w:val="nil"/>
              <w:left w:val="nil"/>
              <w:bottom w:val="single" w:sz="4" w:space="0" w:color="auto"/>
              <w:right w:val="single" w:sz="4" w:space="0" w:color="auto"/>
            </w:tcBorders>
            <w:noWrap/>
            <w:vAlign w:val="center"/>
          </w:tcPr>
          <w:p w14:paraId="65B38160" w14:textId="0F9A6E88" w:rsidR="0044351C" w:rsidRPr="00AD40D7" w:rsidRDefault="00D60BE3" w:rsidP="0044351C">
            <w:pPr>
              <w:jc w:val="center"/>
            </w:pPr>
            <w:r>
              <w:t>3 000</w:t>
            </w:r>
          </w:p>
        </w:tc>
      </w:tr>
      <w:tr w:rsidR="0044351C" w:rsidRPr="00AD40D7" w14:paraId="7A3AA7F6" w14:textId="615DD89B" w:rsidTr="0044351C">
        <w:trPr>
          <w:trHeight w:val="420"/>
        </w:trPr>
        <w:tc>
          <w:tcPr>
            <w:tcW w:w="309" w:type="pct"/>
            <w:tcBorders>
              <w:top w:val="nil"/>
              <w:left w:val="single" w:sz="8" w:space="0" w:color="auto"/>
              <w:bottom w:val="single" w:sz="4" w:space="0" w:color="auto"/>
              <w:right w:val="single" w:sz="4" w:space="0" w:color="auto"/>
            </w:tcBorders>
            <w:noWrap/>
            <w:vAlign w:val="center"/>
          </w:tcPr>
          <w:p w14:paraId="486AB206" w14:textId="4069262B" w:rsidR="0044351C" w:rsidRPr="00AD40D7" w:rsidRDefault="0044351C" w:rsidP="0044351C">
            <w:pPr>
              <w:spacing w:line="240" w:lineRule="auto"/>
              <w:jc w:val="center"/>
              <w:rPr>
                <w:rFonts w:cs="Arial"/>
                <w:szCs w:val="22"/>
              </w:rPr>
            </w:pPr>
            <w:r w:rsidRPr="00AD40D7">
              <w:rPr>
                <w:rFonts w:cs="Arial"/>
                <w:szCs w:val="22"/>
              </w:rPr>
              <w:t>9</w:t>
            </w:r>
          </w:p>
        </w:tc>
        <w:tc>
          <w:tcPr>
            <w:tcW w:w="3580" w:type="pct"/>
            <w:tcBorders>
              <w:top w:val="nil"/>
              <w:left w:val="nil"/>
              <w:bottom w:val="single" w:sz="4" w:space="0" w:color="auto"/>
              <w:right w:val="single" w:sz="4" w:space="0" w:color="auto"/>
            </w:tcBorders>
            <w:noWrap/>
            <w:vAlign w:val="center"/>
          </w:tcPr>
          <w:p w14:paraId="403C7A5A" w14:textId="374A81FA" w:rsidR="0044351C" w:rsidRPr="00AD40D7" w:rsidRDefault="0044351C" w:rsidP="0044351C">
            <w:pPr>
              <w:rPr>
                <w:rFonts w:cs="Arial"/>
                <w:szCs w:val="22"/>
              </w:rPr>
            </w:pPr>
            <w:r w:rsidRPr="00AD40D7">
              <w:rPr>
                <w:rFonts w:cs="Arial"/>
                <w:szCs w:val="22"/>
              </w:rPr>
              <w:t>Spychacz gąsienicowy o mocy min 100 KM</w:t>
            </w:r>
          </w:p>
        </w:tc>
        <w:tc>
          <w:tcPr>
            <w:tcW w:w="1111" w:type="pct"/>
            <w:tcBorders>
              <w:top w:val="nil"/>
              <w:left w:val="nil"/>
              <w:bottom w:val="single" w:sz="4" w:space="0" w:color="auto"/>
              <w:right w:val="single" w:sz="4" w:space="0" w:color="auto"/>
            </w:tcBorders>
            <w:noWrap/>
            <w:vAlign w:val="center"/>
          </w:tcPr>
          <w:p w14:paraId="6B2EB74B" w14:textId="4500FB94" w:rsidR="0044351C" w:rsidRPr="00AD40D7" w:rsidRDefault="00D60BE3" w:rsidP="0044351C">
            <w:pPr>
              <w:jc w:val="center"/>
            </w:pPr>
            <w:r>
              <w:t>300</w:t>
            </w:r>
          </w:p>
        </w:tc>
      </w:tr>
      <w:tr w:rsidR="00D60BE3" w:rsidRPr="00AD40D7" w14:paraId="0BD6D57B" w14:textId="77777777" w:rsidTr="0044351C">
        <w:trPr>
          <w:trHeight w:val="420"/>
        </w:trPr>
        <w:tc>
          <w:tcPr>
            <w:tcW w:w="309" w:type="pct"/>
            <w:tcBorders>
              <w:top w:val="nil"/>
              <w:left w:val="single" w:sz="8" w:space="0" w:color="auto"/>
              <w:bottom w:val="single" w:sz="4" w:space="0" w:color="auto"/>
              <w:right w:val="single" w:sz="4" w:space="0" w:color="auto"/>
            </w:tcBorders>
            <w:noWrap/>
            <w:vAlign w:val="center"/>
          </w:tcPr>
          <w:p w14:paraId="1F35DA0E" w14:textId="73165E72" w:rsidR="00D60BE3" w:rsidRPr="00AD40D7" w:rsidRDefault="00D60BE3" w:rsidP="00D60BE3">
            <w:pPr>
              <w:spacing w:line="240" w:lineRule="auto"/>
              <w:jc w:val="center"/>
              <w:rPr>
                <w:rFonts w:cs="Arial"/>
                <w:szCs w:val="22"/>
              </w:rPr>
            </w:pPr>
            <w:r>
              <w:rPr>
                <w:rFonts w:cs="Arial"/>
                <w:szCs w:val="22"/>
              </w:rPr>
              <w:t>10</w:t>
            </w:r>
          </w:p>
        </w:tc>
        <w:tc>
          <w:tcPr>
            <w:tcW w:w="3580" w:type="pct"/>
            <w:tcBorders>
              <w:top w:val="nil"/>
              <w:left w:val="nil"/>
              <w:bottom w:val="single" w:sz="4" w:space="0" w:color="auto"/>
              <w:right w:val="single" w:sz="4" w:space="0" w:color="auto"/>
            </w:tcBorders>
            <w:noWrap/>
            <w:vAlign w:val="center"/>
          </w:tcPr>
          <w:p w14:paraId="6FFB10B1" w14:textId="532F03AB" w:rsidR="00D60BE3" w:rsidRPr="00AD40D7" w:rsidRDefault="00D60BE3" w:rsidP="00D60BE3">
            <w:pPr>
              <w:rPr>
                <w:rFonts w:cs="Arial"/>
                <w:szCs w:val="22"/>
              </w:rPr>
            </w:pPr>
            <w:r>
              <w:rPr>
                <w:rFonts w:cs="Arial"/>
                <w:szCs w:val="22"/>
              </w:rPr>
              <w:t>Podnośnik koszowy (zwyżka) o wysięgu min. 18 m i udźwigu min. 200 kg</w:t>
            </w:r>
          </w:p>
        </w:tc>
        <w:tc>
          <w:tcPr>
            <w:tcW w:w="1111" w:type="pct"/>
            <w:tcBorders>
              <w:top w:val="nil"/>
              <w:left w:val="nil"/>
              <w:bottom w:val="single" w:sz="4" w:space="0" w:color="auto"/>
              <w:right w:val="single" w:sz="4" w:space="0" w:color="auto"/>
            </w:tcBorders>
            <w:noWrap/>
            <w:vAlign w:val="center"/>
          </w:tcPr>
          <w:p w14:paraId="0DBC4CB1" w14:textId="52795CC5" w:rsidR="00D60BE3" w:rsidRPr="00AD40D7" w:rsidRDefault="00D60BE3" w:rsidP="00D60BE3">
            <w:pPr>
              <w:jc w:val="center"/>
            </w:pPr>
            <w:r>
              <w:t>200</w:t>
            </w:r>
          </w:p>
        </w:tc>
      </w:tr>
      <w:tr w:rsidR="00D60BE3" w:rsidRPr="00AD40D7" w14:paraId="29FBA38A" w14:textId="77777777" w:rsidTr="0044351C">
        <w:trPr>
          <w:trHeight w:val="420"/>
        </w:trPr>
        <w:tc>
          <w:tcPr>
            <w:tcW w:w="309" w:type="pct"/>
            <w:tcBorders>
              <w:top w:val="nil"/>
              <w:left w:val="single" w:sz="8" w:space="0" w:color="auto"/>
              <w:bottom w:val="single" w:sz="4" w:space="0" w:color="auto"/>
              <w:right w:val="single" w:sz="4" w:space="0" w:color="auto"/>
            </w:tcBorders>
            <w:noWrap/>
            <w:vAlign w:val="center"/>
          </w:tcPr>
          <w:p w14:paraId="1437559B" w14:textId="62369FAD" w:rsidR="00D60BE3" w:rsidRPr="00AD40D7" w:rsidRDefault="00D60BE3" w:rsidP="00D60BE3">
            <w:pPr>
              <w:spacing w:line="240" w:lineRule="auto"/>
              <w:jc w:val="center"/>
              <w:rPr>
                <w:rFonts w:cs="Arial"/>
                <w:szCs w:val="22"/>
              </w:rPr>
            </w:pPr>
            <w:r>
              <w:rPr>
                <w:rFonts w:cs="Arial"/>
                <w:szCs w:val="22"/>
              </w:rPr>
              <w:t>11</w:t>
            </w:r>
          </w:p>
        </w:tc>
        <w:tc>
          <w:tcPr>
            <w:tcW w:w="3580" w:type="pct"/>
            <w:tcBorders>
              <w:top w:val="nil"/>
              <w:left w:val="nil"/>
              <w:bottom w:val="single" w:sz="4" w:space="0" w:color="auto"/>
              <w:right w:val="single" w:sz="4" w:space="0" w:color="auto"/>
            </w:tcBorders>
            <w:noWrap/>
            <w:vAlign w:val="center"/>
          </w:tcPr>
          <w:p w14:paraId="29DBE2B8" w14:textId="6FBE0FF9" w:rsidR="00D60BE3" w:rsidRPr="00AD40D7" w:rsidRDefault="00D60BE3" w:rsidP="00D60BE3">
            <w:pPr>
              <w:rPr>
                <w:rFonts w:cs="Arial"/>
                <w:szCs w:val="22"/>
              </w:rPr>
            </w:pPr>
            <w:r>
              <w:rPr>
                <w:rFonts w:cs="Arial"/>
                <w:szCs w:val="22"/>
              </w:rPr>
              <w:t>Montaż dróg dojazdowych i placów manewrowych z płyt drogowych [</w:t>
            </w:r>
            <w:r>
              <w:t>m</w:t>
            </w:r>
            <w:r>
              <w:rPr>
                <w:vertAlign w:val="superscript"/>
              </w:rPr>
              <w:t>2</w:t>
            </w:r>
            <w:r>
              <w:t>]</w:t>
            </w:r>
          </w:p>
        </w:tc>
        <w:tc>
          <w:tcPr>
            <w:tcW w:w="1111" w:type="pct"/>
            <w:tcBorders>
              <w:top w:val="nil"/>
              <w:left w:val="nil"/>
              <w:bottom w:val="single" w:sz="4" w:space="0" w:color="auto"/>
              <w:right w:val="single" w:sz="4" w:space="0" w:color="auto"/>
            </w:tcBorders>
            <w:noWrap/>
            <w:vAlign w:val="center"/>
          </w:tcPr>
          <w:p w14:paraId="7395644A" w14:textId="3E8B98CF" w:rsidR="00D60BE3" w:rsidRDefault="00D60BE3" w:rsidP="00D60BE3">
            <w:pPr>
              <w:jc w:val="center"/>
            </w:pPr>
            <w:r>
              <w:t>5 000</w:t>
            </w:r>
          </w:p>
        </w:tc>
      </w:tr>
      <w:tr w:rsidR="00D60BE3" w:rsidRPr="00AD40D7" w14:paraId="76F1977D" w14:textId="77777777" w:rsidTr="0044351C">
        <w:trPr>
          <w:trHeight w:val="420"/>
        </w:trPr>
        <w:tc>
          <w:tcPr>
            <w:tcW w:w="309" w:type="pct"/>
            <w:tcBorders>
              <w:top w:val="nil"/>
              <w:left w:val="single" w:sz="8" w:space="0" w:color="auto"/>
              <w:bottom w:val="single" w:sz="4" w:space="0" w:color="auto"/>
              <w:right w:val="single" w:sz="4" w:space="0" w:color="auto"/>
            </w:tcBorders>
            <w:noWrap/>
            <w:vAlign w:val="center"/>
          </w:tcPr>
          <w:p w14:paraId="0B8F71F8" w14:textId="198F9810" w:rsidR="00D60BE3" w:rsidRPr="00AD40D7" w:rsidRDefault="00D60BE3" w:rsidP="00D60BE3">
            <w:pPr>
              <w:spacing w:line="240" w:lineRule="auto"/>
              <w:jc w:val="center"/>
              <w:rPr>
                <w:rFonts w:cs="Arial"/>
                <w:szCs w:val="22"/>
              </w:rPr>
            </w:pPr>
            <w:r>
              <w:rPr>
                <w:rFonts w:cs="Arial"/>
                <w:szCs w:val="22"/>
              </w:rPr>
              <w:t>12</w:t>
            </w:r>
          </w:p>
        </w:tc>
        <w:tc>
          <w:tcPr>
            <w:tcW w:w="3580" w:type="pct"/>
            <w:tcBorders>
              <w:top w:val="nil"/>
              <w:left w:val="nil"/>
              <w:bottom w:val="single" w:sz="4" w:space="0" w:color="auto"/>
              <w:right w:val="single" w:sz="4" w:space="0" w:color="auto"/>
            </w:tcBorders>
            <w:noWrap/>
            <w:vAlign w:val="center"/>
          </w:tcPr>
          <w:p w14:paraId="1913DB70" w14:textId="34BC1E30" w:rsidR="00D60BE3" w:rsidRPr="00694F7B" w:rsidRDefault="00D60BE3" w:rsidP="00D60BE3">
            <w:pPr>
              <w:rPr>
                <w:rFonts w:cs="Arial"/>
                <w:szCs w:val="22"/>
              </w:rPr>
            </w:pPr>
            <w:r>
              <w:rPr>
                <w:rFonts w:cs="Arial"/>
                <w:szCs w:val="22"/>
              </w:rPr>
              <w:t>Demontaż dróg dojazdowych i placów manewrowych z płyt drogowych [</w:t>
            </w:r>
            <w:r>
              <w:t>m</w:t>
            </w:r>
            <w:r>
              <w:rPr>
                <w:vertAlign w:val="superscript"/>
              </w:rPr>
              <w:t>2</w:t>
            </w:r>
            <w:r>
              <w:t>]</w:t>
            </w:r>
          </w:p>
        </w:tc>
        <w:tc>
          <w:tcPr>
            <w:tcW w:w="1111" w:type="pct"/>
            <w:tcBorders>
              <w:top w:val="nil"/>
              <w:left w:val="nil"/>
              <w:bottom w:val="single" w:sz="4" w:space="0" w:color="auto"/>
              <w:right w:val="single" w:sz="4" w:space="0" w:color="auto"/>
            </w:tcBorders>
            <w:noWrap/>
            <w:vAlign w:val="center"/>
          </w:tcPr>
          <w:p w14:paraId="29D60ED6" w14:textId="6F6C612D" w:rsidR="00D60BE3" w:rsidRDefault="00D60BE3" w:rsidP="00D60BE3">
            <w:pPr>
              <w:jc w:val="center"/>
            </w:pPr>
            <w:r>
              <w:t>5 000</w:t>
            </w:r>
          </w:p>
        </w:tc>
      </w:tr>
      <w:tr w:rsidR="00D60BE3" w:rsidRPr="00AD40D7" w14:paraId="19EDB3E0" w14:textId="37A24494" w:rsidTr="0044351C">
        <w:trPr>
          <w:trHeight w:val="420"/>
        </w:trPr>
        <w:tc>
          <w:tcPr>
            <w:tcW w:w="309" w:type="pct"/>
            <w:tcBorders>
              <w:top w:val="nil"/>
              <w:left w:val="single" w:sz="8" w:space="0" w:color="auto"/>
              <w:bottom w:val="single" w:sz="4" w:space="0" w:color="auto"/>
              <w:right w:val="single" w:sz="4" w:space="0" w:color="auto"/>
            </w:tcBorders>
            <w:noWrap/>
            <w:vAlign w:val="center"/>
          </w:tcPr>
          <w:p w14:paraId="44DA4F30" w14:textId="4950ACF1" w:rsidR="00D60BE3" w:rsidRPr="00AD40D7" w:rsidRDefault="00D60BE3" w:rsidP="00D60BE3">
            <w:pPr>
              <w:spacing w:line="240" w:lineRule="auto"/>
              <w:jc w:val="center"/>
              <w:rPr>
                <w:rFonts w:cs="Arial"/>
                <w:szCs w:val="22"/>
              </w:rPr>
            </w:pPr>
            <w:r>
              <w:rPr>
                <w:rFonts w:cs="Arial"/>
                <w:szCs w:val="22"/>
              </w:rPr>
              <w:t>13</w:t>
            </w:r>
          </w:p>
        </w:tc>
        <w:tc>
          <w:tcPr>
            <w:tcW w:w="3580" w:type="pct"/>
            <w:tcBorders>
              <w:top w:val="nil"/>
              <w:left w:val="nil"/>
              <w:bottom w:val="single" w:sz="4" w:space="0" w:color="auto"/>
              <w:right w:val="single" w:sz="4" w:space="0" w:color="auto"/>
            </w:tcBorders>
            <w:noWrap/>
            <w:vAlign w:val="center"/>
          </w:tcPr>
          <w:p w14:paraId="061CB5BD" w14:textId="1545678E" w:rsidR="00D60BE3" w:rsidRPr="00AD40D7" w:rsidRDefault="00D60BE3" w:rsidP="00D60BE3">
            <w:pPr>
              <w:rPr>
                <w:sz w:val="24"/>
              </w:rPr>
            </w:pPr>
            <w:r w:rsidRPr="00AD40D7">
              <w:rPr>
                <w:sz w:val="24"/>
              </w:rPr>
              <w:t>Przewóz sprzętu</w:t>
            </w:r>
            <w:r>
              <w:rPr>
                <w:sz w:val="24"/>
              </w:rPr>
              <w:t xml:space="preserve"> [km]</w:t>
            </w:r>
          </w:p>
        </w:tc>
        <w:tc>
          <w:tcPr>
            <w:tcW w:w="1111" w:type="pct"/>
            <w:tcBorders>
              <w:top w:val="nil"/>
              <w:left w:val="nil"/>
              <w:bottom w:val="single" w:sz="4" w:space="0" w:color="auto"/>
              <w:right w:val="single" w:sz="4" w:space="0" w:color="auto"/>
            </w:tcBorders>
            <w:noWrap/>
            <w:vAlign w:val="center"/>
          </w:tcPr>
          <w:p w14:paraId="1674CA36" w14:textId="5B8848BF" w:rsidR="00D60BE3" w:rsidRPr="00AD40D7" w:rsidRDefault="00D60BE3" w:rsidP="00D60BE3">
            <w:pPr>
              <w:jc w:val="center"/>
            </w:pPr>
            <w:r>
              <w:t>60 000</w:t>
            </w:r>
          </w:p>
        </w:tc>
      </w:tr>
    </w:tbl>
    <w:p w14:paraId="5CDA2A36" w14:textId="77777777" w:rsidR="003C688C" w:rsidRPr="00AD40D7" w:rsidRDefault="003C688C" w:rsidP="003C688C">
      <w:pPr>
        <w:spacing w:line="240" w:lineRule="auto"/>
        <w:rPr>
          <w:b/>
        </w:rPr>
      </w:pPr>
    </w:p>
    <w:p w14:paraId="26EC1C3C" w14:textId="77777777" w:rsidR="00E96ACB" w:rsidRDefault="00E96ACB" w:rsidP="00F7083E">
      <w:pPr>
        <w:spacing w:line="276" w:lineRule="auto"/>
        <w:rPr>
          <w:b/>
        </w:rPr>
      </w:pPr>
    </w:p>
    <w:p w14:paraId="73995B0F" w14:textId="77777777" w:rsidR="00E96ACB" w:rsidRDefault="00E96ACB" w:rsidP="00F7083E">
      <w:pPr>
        <w:spacing w:line="276" w:lineRule="auto"/>
        <w:rPr>
          <w:b/>
        </w:rPr>
      </w:pPr>
    </w:p>
    <w:p w14:paraId="0F851DC0" w14:textId="77777777" w:rsidR="00E96ACB" w:rsidRDefault="00E96ACB" w:rsidP="00F7083E">
      <w:pPr>
        <w:spacing w:line="276" w:lineRule="auto"/>
        <w:rPr>
          <w:b/>
        </w:rPr>
      </w:pPr>
    </w:p>
    <w:p w14:paraId="1E594E99" w14:textId="77777777" w:rsidR="00CB05AE" w:rsidRDefault="00CB05AE" w:rsidP="00F7083E">
      <w:pPr>
        <w:spacing w:line="276" w:lineRule="auto"/>
        <w:rPr>
          <w:b/>
        </w:rPr>
      </w:pPr>
    </w:p>
    <w:p w14:paraId="383E4DBB" w14:textId="4938CEF5" w:rsidR="00CB05AE" w:rsidRDefault="00CB05AE" w:rsidP="00F7083E">
      <w:pPr>
        <w:spacing w:line="276" w:lineRule="auto"/>
        <w:rPr>
          <w:b/>
        </w:rPr>
      </w:pPr>
    </w:p>
    <w:p w14:paraId="2368668C" w14:textId="77777777" w:rsidR="00CB05AE" w:rsidRDefault="00CB05AE" w:rsidP="00F7083E">
      <w:pPr>
        <w:spacing w:line="276" w:lineRule="auto"/>
        <w:rPr>
          <w:b/>
        </w:rPr>
      </w:pPr>
    </w:p>
    <w:p w14:paraId="70C91CE7" w14:textId="77777777" w:rsidR="00CB05AE" w:rsidRDefault="00CB05AE" w:rsidP="00F7083E">
      <w:pPr>
        <w:spacing w:line="276" w:lineRule="auto"/>
        <w:rPr>
          <w:b/>
        </w:rPr>
      </w:pPr>
    </w:p>
    <w:p w14:paraId="11B7EF73" w14:textId="77777777" w:rsidR="00CB05AE" w:rsidRDefault="00CB05AE" w:rsidP="00F7083E">
      <w:pPr>
        <w:spacing w:line="276" w:lineRule="auto"/>
        <w:rPr>
          <w:b/>
        </w:rPr>
      </w:pPr>
    </w:p>
    <w:p w14:paraId="6CB2A4C2" w14:textId="1C678916" w:rsidR="00CB05AE" w:rsidRDefault="00CB05AE" w:rsidP="00F7083E">
      <w:pPr>
        <w:spacing w:line="276" w:lineRule="auto"/>
        <w:rPr>
          <w:b/>
        </w:rPr>
      </w:pPr>
    </w:p>
    <w:p w14:paraId="4B02C5F7" w14:textId="44717EAE" w:rsidR="00CB05AE" w:rsidRDefault="00CB05AE" w:rsidP="00F7083E">
      <w:pPr>
        <w:spacing w:line="276" w:lineRule="auto"/>
        <w:rPr>
          <w:b/>
        </w:rPr>
      </w:pPr>
    </w:p>
    <w:p w14:paraId="5115ACE8" w14:textId="47971600" w:rsidR="00CB05AE" w:rsidRDefault="00CB05AE" w:rsidP="00F7083E">
      <w:pPr>
        <w:spacing w:line="276" w:lineRule="auto"/>
        <w:rPr>
          <w:b/>
        </w:rPr>
      </w:pPr>
    </w:p>
    <w:p w14:paraId="0A33D00D" w14:textId="00C1323B" w:rsidR="00CB05AE" w:rsidRDefault="00CB05AE" w:rsidP="00F7083E">
      <w:pPr>
        <w:spacing w:line="276" w:lineRule="auto"/>
        <w:rPr>
          <w:b/>
        </w:rPr>
      </w:pPr>
    </w:p>
    <w:p w14:paraId="0EB0BB0F" w14:textId="2D04D5B7" w:rsidR="00CB05AE" w:rsidRDefault="00CB05AE" w:rsidP="00F7083E">
      <w:pPr>
        <w:spacing w:line="276" w:lineRule="auto"/>
        <w:rPr>
          <w:b/>
        </w:rPr>
      </w:pPr>
    </w:p>
    <w:p w14:paraId="2D87935A" w14:textId="452CB8ED" w:rsidR="00CB05AE" w:rsidRDefault="00CB05AE" w:rsidP="00F7083E">
      <w:pPr>
        <w:spacing w:line="276" w:lineRule="auto"/>
        <w:rPr>
          <w:b/>
        </w:rPr>
      </w:pPr>
    </w:p>
    <w:p w14:paraId="5FBF3A65" w14:textId="46301234" w:rsidR="00CB05AE" w:rsidRDefault="00CB05AE" w:rsidP="00F7083E">
      <w:pPr>
        <w:spacing w:line="276" w:lineRule="auto"/>
        <w:rPr>
          <w:b/>
        </w:rPr>
      </w:pPr>
    </w:p>
    <w:p w14:paraId="3D3722BE" w14:textId="073CA24D" w:rsidR="00CB05AE" w:rsidRDefault="00CB05AE" w:rsidP="00F7083E">
      <w:pPr>
        <w:spacing w:line="276" w:lineRule="auto"/>
        <w:rPr>
          <w:b/>
        </w:rPr>
      </w:pPr>
    </w:p>
    <w:p w14:paraId="3C2B1E31" w14:textId="5D321CCF" w:rsidR="00CB05AE" w:rsidRDefault="00CB05AE" w:rsidP="00F7083E">
      <w:pPr>
        <w:spacing w:line="276" w:lineRule="auto"/>
        <w:rPr>
          <w:b/>
        </w:rPr>
      </w:pPr>
    </w:p>
    <w:p w14:paraId="66881753" w14:textId="0DF3BB19" w:rsidR="00CB05AE" w:rsidRDefault="00CB05AE" w:rsidP="00F7083E">
      <w:pPr>
        <w:spacing w:line="276" w:lineRule="auto"/>
        <w:rPr>
          <w:b/>
        </w:rPr>
      </w:pPr>
    </w:p>
    <w:p w14:paraId="5A5D6FCB" w14:textId="4D96A40C" w:rsidR="00CB05AE" w:rsidRDefault="00CB05AE" w:rsidP="00F7083E">
      <w:pPr>
        <w:spacing w:line="276" w:lineRule="auto"/>
        <w:rPr>
          <w:b/>
        </w:rPr>
      </w:pPr>
    </w:p>
    <w:p w14:paraId="27205061" w14:textId="1DB861EC" w:rsidR="00CB05AE" w:rsidRDefault="00CB05AE" w:rsidP="00F7083E">
      <w:pPr>
        <w:spacing w:line="276" w:lineRule="auto"/>
        <w:rPr>
          <w:b/>
        </w:rPr>
      </w:pPr>
    </w:p>
    <w:p w14:paraId="4591558E" w14:textId="738BF29D" w:rsidR="00CB05AE" w:rsidRDefault="00CB05AE" w:rsidP="00F7083E">
      <w:pPr>
        <w:spacing w:line="276" w:lineRule="auto"/>
        <w:rPr>
          <w:b/>
        </w:rPr>
      </w:pPr>
    </w:p>
    <w:p w14:paraId="5AE75C8E" w14:textId="78D6A699" w:rsidR="00CB05AE" w:rsidRDefault="00CB05AE" w:rsidP="00F7083E">
      <w:pPr>
        <w:spacing w:line="276" w:lineRule="auto"/>
        <w:rPr>
          <w:b/>
        </w:rPr>
      </w:pPr>
    </w:p>
    <w:p w14:paraId="5DC234D1" w14:textId="7E710BDD" w:rsidR="00CB05AE" w:rsidRDefault="00CB05AE" w:rsidP="00F7083E">
      <w:pPr>
        <w:spacing w:line="276" w:lineRule="auto"/>
        <w:rPr>
          <w:b/>
        </w:rPr>
      </w:pPr>
    </w:p>
    <w:p w14:paraId="51E12A99" w14:textId="462C1F9A" w:rsidR="00CB05AE" w:rsidRDefault="00CB05AE" w:rsidP="00F7083E">
      <w:pPr>
        <w:spacing w:line="276" w:lineRule="auto"/>
        <w:rPr>
          <w:b/>
        </w:rPr>
      </w:pPr>
    </w:p>
    <w:p w14:paraId="25C51FA1" w14:textId="165B1E4F" w:rsidR="00CB05AE" w:rsidRDefault="00CB05AE" w:rsidP="00F7083E">
      <w:pPr>
        <w:spacing w:line="276" w:lineRule="auto"/>
        <w:rPr>
          <w:b/>
        </w:rPr>
      </w:pPr>
    </w:p>
    <w:p w14:paraId="40A686BB" w14:textId="4F8B7917" w:rsidR="00CB05AE" w:rsidRDefault="00CB05AE" w:rsidP="00F7083E">
      <w:pPr>
        <w:spacing w:line="276" w:lineRule="auto"/>
        <w:rPr>
          <w:b/>
        </w:rPr>
      </w:pPr>
    </w:p>
    <w:p w14:paraId="34B15A4C" w14:textId="12E1E184" w:rsidR="00CB05AE" w:rsidRDefault="00CB05AE" w:rsidP="00F7083E">
      <w:pPr>
        <w:spacing w:line="276" w:lineRule="auto"/>
        <w:rPr>
          <w:b/>
        </w:rPr>
      </w:pPr>
    </w:p>
    <w:p w14:paraId="7E953880" w14:textId="3DA58581" w:rsidR="00CB05AE" w:rsidRDefault="00CB05AE" w:rsidP="00F7083E">
      <w:pPr>
        <w:spacing w:line="276" w:lineRule="auto"/>
        <w:rPr>
          <w:b/>
        </w:rPr>
      </w:pPr>
    </w:p>
    <w:p w14:paraId="11FF7B36" w14:textId="77777777" w:rsidR="00CB05AE" w:rsidRDefault="00CB05AE" w:rsidP="00F7083E">
      <w:pPr>
        <w:spacing w:line="276" w:lineRule="auto"/>
        <w:rPr>
          <w:b/>
        </w:rPr>
      </w:pPr>
    </w:p>
    <w:p w14:paraId="7670AF82" w14:textId="5869C4E0" w:rsidR="00CB05AE" w:rsidRPr="00AD40D7" w:rsidRDefault="003C688C" w:rsidP="00F7083E">
      <w:pPr>
        <w:spacing w:line="276" w:lineRule="auto"/>
        <w:rPr>
          <w:b/>
        </w:rPr>
      </w:pPr>
      <w:r w:rsidRPr="00AD40D7">
        <w:rPr>
          <w:b/>
        </w:rPr>
        <w:t>Uwaga:</w:t>
      </w:r>
    </w:p>
    <w:p w14:paraId="5D67EEAE" w14:textId="3A78D0C1" w:rsidR="003C688C" w:rsidRDefault="003C688C" w:rsidP="00F7083E">
      <w:pPr>
        <w:spacing w:line="276" w:lineRule="auto"/>
      </w:pPr>
      <w:r w:rsidRPr="00AD40D7">
        <w:t xml:space="preserve">Szacowane </w:t>
      </w:r>
      <w:r w:rsidR="00B768B3">
        <w:t>powyżej ilości godzin</w:t>
      </w:r>
      <w:r w:rsidRPr="00AD40D7">
        <w:t xml:space="preserve"> pracy sprzętu</w:t>
      </w:r>
      <w:r w:rsidR="00157FEF">
        <w:t>, powierzchnie montażu/demontażu dróg i placów</w:t>
      </w:r>
      <w:r w:rsidRPr="00AD40D7">
        <w:t xml:space="preserve"> oraz km przewozu są</w:t>
      </w:r>
      <w:r w:rsidR="00B768B3">
        <w:t xml:space="preserve"> podane wyłącznie informacyjnie i zostaną wykorzystane do porównania ofert.</w:t>
      </w:r>
      <w:r w:rsidRPr="00AD40D7">
        <w:t xml:space="preserve"> </w:t>
      </w:r>
      <w:r w:rsidR="00B768B3">
        <w:t xml:space="preserve">Natomiast </w:t>
      </w:r>
      <w:r w:rsidRPr="00AD40D7">
        <w:t xml:space="preserve">zapłata za wykonanie usług będzie dokonywana każdorazowo w oparciu </w:t>
      </w:r>
      <w:r w:rsidR="00157FEF">
        <w:t>o faktyczne ilości godzin pracy, powierzchni montażu/demontażu dróg i placów oraz</w:t>
      </w:r>
      <w:r w:rsidRPr="00AD40D7">
        <w:t xml:space="preserve"> kilometrów.</w:t>
      </w:r>
    </w:p>
    <w:p w14:paraId="27857306" w14:textId="77777777" w:rsidR="00B52FEB" w:rsidRDefault="00B52FEB" w:rsidP="00F7083E">
      <w:pPr>
        <w:spacing w:line="276" w:lineRule="auto"/>
      </w:pPr>
    </w:p>
    <w:p w14:paraId="518E7B44" w14:textId="77777777" w:rsidR="00B52FEB" w:rsidRDefault="00B52FEB" w:rsidP="00F7083E">
      <w:pPr>
        <w:spacing w:line="276" w:lineRule="auto"/>
      </w:pPr>
    </w:p>
    <w:p w14:paraId="5FDA3670" w14:textId="4BCB1D44" w:rsidR="00B52FEB" w:rsidDel="00913D4B" w:rsidRDefault="000B4AAB" w:rsidP="00F7083E">
      <w:pPr>
        <w:spacing w:line="276" w:lineRule="auto"/>
        <w:rPr>
          <w:del w:id="2" w:author="Mróz Piotr" w:date="2026-01-23T08:50:00Z"/>
        </w:rPr>
      </w:pPr>
      <w:del w:id="3" w:author="Mróz Piotr" w:date="2026-01-23T08:50:00Z">
        <w:r w:rsidRPr="000B4AAB" w:rsidDel="00913D4B">
          <w:delText>Koszty transportu sprzętu z Bazy Wykonawcy do miejsca wykonywania prac ponosi Zamawiający, przy czym niezależnie od ilości dni realizacji prac w danym miejscu, koszty transportu sprzętu pokrywane są tylko jeden raz</w:delText>
        </w:r>
        <w:r w:rsidDel="00913D4B">
          <w:delText xml:space="preserve"> dla danej lokalizacji</w:delText>
        </w:r>
        <w:r w:rsidRPr="000B4AAB" w:rsidDel="00913D4B">
          <w:delText>. W przypadku przewozu sprzętu z jednego miejsca wykonywania prac do następnego, Zamawiający ponosi koszty transportu wyłącznie za przewóz na trasie łączącej oba te miejsca. Wykonawca nie może bez zgody Zamawiającego obciążyć go kosztami transportu na kwotę wyższą niż wynikająca z przemnożenia stawki jednostkowej przez ilości kilometrów podanych przez Zamawiającego i zaakceptowanych przez Wykonawcę każdorazowo w zamówieniu.</w:delText>
        </w:r>
      </w:del>
    </w:p>
    <w:p w14:paraId="4E9FAD86" w14:textId="77777777" w:rsidR="00913D4B" w:rsidRPr="00B52FEB" w:rsidRDefault="00913D4B" w:rsidP="00913D4B">
      <w:pPr>
        <w:rPr>
          <w:ins w:id="4" w:author="Mróz Piotr" w:date="2026-01-23T08:50:00Z"/>
          <w:rFonts w:cs="Arial"/>
          <w:szCs w:val="22"/>
        </w:rPr>
      </w:pPr>
      <w:ins w:id="5" w:author="Mróz Piotr" w:date="2026-01-23T08:50:00Z">
        <w:r w:rsidRPr="00B52FEB">
          <w:rPr>
            <w:rFonts w:cs="Arial"/>
            <w:szCs w:val="22"/>
          </w:rPr>
          <w:t xml:space="preserve">1) Koszty transportu sprzętu z bazy Wykonawcy do bazy Zamawiającego (Bazy GLI Krosno lub GLI Gorlice) i w drugą stronę, ponosi Wykonawca – Zamawiający gwarantuje możliwość dojazdu </w:t>
        </w:r>
        <w:r w:rsidRPr="00B52FEB">
          <w:rPr>
            <w:rFonts w:cs="Arial"/>
            <w:szCs w:val="22"/>
          </w:rPr>
          <w:br/>
          <w:t xml:space="preserve">i parkowania w jednej z dwóch w/w baz położonej bliżej miejsca ich wykonywania. </w:t>
        </w:r>
      </w:ins>
    </w:p>
    <w:p w14:paraId="5ED0C21F" w14:textId="77777777" w:rsidR="00913D4B" w:rsidRPr="00B52FEB" w:rsidRDefault="00913D4B" w:rsidP="00913D4B">
      <w:pPr>
        <w:rPr>
          <w:ins w:id="6" w:author="Mróz Piotr" w:date="2026-01-23T08:50:00Z"/>
          <w:rFonts w:cs="Arial"/>
          <w:szCs w:val="22"/>
        </w:rPr>
      </w:pPr>
    </w:p>
    <w:p w14:paraId="09B4144E" w14:textId="77777777" w:rsidR="00913D4B" w:rsidRDefault="00913D4B" w:rsidP="00913D4B">
      <w:pPr>
        <w:rPr>
          <w:ins w:id="7" w:author="Mróz Piotr" w:date="2026-01-23T08:52:00Z"/>
          <w:rFonts w:cs="Arial"/>
          <w:szCs w:val="22"/>
        </w:rPr>
      </w:pPr>
      <w:ins w:id="8" w:author="Mróz Piotr" w:date="2026-01-23T08:50:00Z">
        <w:r w:rsidRPr="00B52FEB">
          <w:rPr>
            <w:rFonts w:cs="Arial"/>
            <w:szCs w:val="22"/>
          </w:rPr>
          <w:lastRenderedPageBreak/>
          <w:t xml:space="preserve">2) Koszty transportu sprzętu z bazy Wykonawcy bezpośrednio do miejsca wykonywania prac w ramach danego zgłoszenia, jak również koszty transportu sprzętu z miejsca wykonywania prac bezpośrednio bo bazy Wykonawcy, ponosi Zamawiający, lecz jedynie w części równej odległości pomiędzy miejscem wykonywania prac a Bazą GLI Krosno lub GLI Gorlice położoną bliżej miejsca wykonywania prac - według stawek opisanych w umowie. </w:t>
        </w:r>
      </w:ins>
    </w:p>
    <w:p w14:paraId="07C33CB5" w14:textId="77777777" w:rsidR="00A01706" w:rsidRPr="00B52FEB" w:rsidRDefault="00A01706" w:rsidP="00913D4B">
      <w:pPr>
        <w:rPr>
          <w:ins w:id="9" w:author="Mróz Piotr" w:date="2026-01-23T08:50:00Z"/>
          <w:rFonts w:cs="Arial"/>
          <w:szCs w:val="22"/>
        </w:rPr>
      </w:pPr>
    </w:p>
    <w:p w14:paraId="5C7B9D2C" w14:textId="77777777" w:rsidR="00913D4B" w:rsidRPr="00B52FEB" w:rsidRDefault="00913D4B" w:rsidP="00913D4B">
      <w:pPr>
        <w:rPr>
          <w:ins w:id="10" w:author="Mróz Piotr" w:date="2026-01-23T08:50:00Z"/>
          <w:rFonts w:cs="Arial"/>
          <w:szCs w:val="22"/>
        </w:rPr>
      </w:pPr>
      <w:ins w:id="11" w:author="Mróz Piotr" w:date="2026-01-23T08:50:00Z">
        <w:r w:rsidRPr="00B52FEB">
          <w:rPr>
            <w:rFonts w:cs="Arial"/>
            <w:szCs w:val="22"/>
          </w:rPr>
          <w:t>3) Koszty transportu sprzętu z bazy GLI Krosno lub GLI Gorlice do miejsc prowadzenia prac oraz z miejsca prowadzenia prac do bazy GLI Krosno lub Gorlice, ponosi Zamawiający według stawek opisanych umowie.</w:t>
        </w:r>
      </w:ins>
    </w:p>
    <w:p w14:paraId="0D497A9A" w14:textId="77777777" w:rsidR="00913D4B" w:rsidRPr="00B52FEB" w:rsidRDefault="00913D4B" w:rsidP="00913D4B">
      <w:pPr>
        <w:rPr>
          <w:ins w:id="12" w:author="Mróz Piotr" w:date="2026-01-23T08:50:00Z"/>
          <w:rFonts w:cs="Arial"/>
          <w:szCs w:val="22"/>
        </w:rPr>
      </w:pPr>
      <w:ins w:id="13" w:author="Mróz Piotr" w:date="2026-01-23T08:50:00Z">
        <w:r w:rsidRPr="00B52FEB">
          <w:rPr>
            <w:rFonts w:cs="Arial"/>
            <w:szCs w:val="22"/>
          </w:rPr>
          <w:t xml:space="preserve">  </w:t>
        </w:r>
      </w:ins>
    </w:p>
    <w:p w14:paraId="56F122B6" w14:textId="77777777" w:rsidR="00913D4B" w:rsidRPr="00B52FEB" w:rsidRDefault="00913D4B" w:rsidP="00913D4B">
      <w:pPr>
        <w:rPr>
          <w:ins w:id="14" w:author="Mróz Piotr" w:date="2026-01-23T08:50:00Z"/>
          <w:rFonts w:cs="Arial"/>
          <w:szCs w:val="22"/>
        </w:rPr>
      </w:pPr>
      <w:ins w:id="15" w:author="Mróz Piotr" w:date="2026-01-23T08:50:00Z">
        <w:r w:rsidRPr="00B52FEB">
          <w:rPr>
            <w:rFonts w:cs="Arial"/>
            <w:szCs w:val="22"/>
          </w:rPr>
          <w:t xml:space="preserve">4) W przypadku przewozu sprzętu z jednego miejsca wykonywania prac do następnego, Zamawiający ponosi również koszty transportu za przewóz na trasie łączącej oba te miejsca, według stawek opisanych w umowie. </w:t>
        </w:r>
      </w:ins>
    </w:p>
    <w:p w14:paraId="03E66CE8" w14:textId="77777777" w:rsidR="00B52FEB" w:rsidRPr="00AD40D7" w:rsidRDefault="00B52FEB" w:rsidP="00F7083E">
      <w:pPr>
        <w:spacing w:line="276" w:lineRule="auto"/>
      </w:pPr>
    </w:p>
    <w:p w14:paraId="4F38397D" w14:textId="77777777" w:rsidR="003C688C" w:rsidRDefault="003C688C"/>
    <w:sectPr w:rsidR="003C688C" w:rsidSect="006B38C5">
      <w:pgSz w:w="11906" w:h="16838"/>
      <w:pgMar w:top="1135" w:right="991"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A68D3" w14:textId="77777777" w:rsidR="006A1E53" w:rsidRDefault="006A1E53" w:rsidP="004D1B08">
      <w:pPr>
        <w:spacing w:line="240" w:lineRule="auto"/>
      </w:pPr>
      <w:r>
        <w:separator/>
      </w:r>
    </w:p>
  </w:endnote>
  <w:endnote w:type="continuationSeparator" w:id="0">
    <w:p w14:paraId="39E0983B" w14:textId="77777777" w:rsidR="006A1E53" w:rsidRDefault="006A1E53" w:rsidP="004D1B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A1599" w14:textId="77777777" w:rsidR="006A1E53" w:rsidRDefault="006A1E53" w:rsidP="004D1B08">
      <w:pPr>
        <w:spacing w:line="240" w:lineRule="auto"/>
      </w:pPr>
      <w:r>
        <w:separator/>
      </w:r>
    </w:p>
  </w:footnote>
  <w:footnote w:type="continuationSeparator" w:id="0">
    <w:p w14:paraId="070A2E5C" w14:textId="77777777" w:rsidR="006A1E53" w:rsidRDefault="006A1E53" w:rsidP="004D1B0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77CC"/>
    <w:multiLevelType w:val="hybridMultilevel"/>
    <w:tmpl w:val="1BF27A96"/>
    <w:lvl w:ilvl="0" w:tplc="60040B4E">
      <w:start w:val="1"/>
      <w:numFmt w:val="decimal"/>
      <w:lvlText w:val="%1."/>
      <w:lvlJc w:val="left"/>
      <w:pPr>
        <w:tabs>
          <w:tab w:val="num" w:pos="360"/>
        </w:tabs>
        <w:ind w:left="360" w:hanging="360"/>
      </w:pPr>
      <w:rPr>
        <w:rFonts w:cs="Arial" w:hint="default"/>
        <w:b w:val="0"/>
        <w:sz w:val="22"/>
        <w:szCs w:val="22"/>
      </w:rPr>
    </w:lvl>
    <w:lvl w:ilvl="1" w:tplc="04150019" w:tentative="1">
      <w:start w:val="1"/>
      <w:numFmt w:val="lowerLetter"/>
      <w:lvlText w:val="%2."/>
      <w:lvlJc w:val="left"/>
      <w:pPr>
        <w:tabs>
          <w:tab w:val="num" w:pos="1079"/>
        </w:tabs>
        <w:ind w:left="1079" w:hanging="360"/>
      </w:pPr>
    </w:lvl>
    <w:lvl w:ilvl="2" w:tplc="0415001B" w:tentative="1">
      <w:start w:val="1"/>
      <w:numFmt w:val="lowerRoman"/>
      <w:lvlText w:val="%3."/>
      <w:lvlJc w:val="right"/>
      <w:pPr>
        <w:tabs>
          <w:tab w:val="num" w:pos="1799"/>
        </w:tabs>
        <w:ind w:left="1799" w:hanging="180"/>
      </w:pPr>
    </w:lvl>
    <w:lvl w:ilvl="3" w:tplc="0415000F" w:tentative="1">
      <w:start w:val="1"/>
      <w:numFmt w:val="decimal"/>
      <w:lvlText w:val="%4."/>
      <w:lvlJc w:val="left"/>
      <w:pPr>
        <w:tabs>
          <w:tab w:val="num" w:pos="2519"/>
        </w:tabs>
        <w:ind w:left="2519" w:hanging="360"/>
      </w:pPr>
    </w:lvl>
    <w:lvl w:ilvl="4" w:tplc="04150019" w:tentative="1">
      <w:start w:val="1"/>
      <w:numFmt w:val="lowerLetter"/>
      <w:lvlText w:val="%5."/>
      <w:lvlJc w:val="left"/>
      <w:pPr>
        <w:tabs>
          <w:tab w:val="num" w:pos="3239"/>
        </w:tabs>
        <w:ind w:left="3239" w:hanging="360"/>
      </w:pPr>
    </w:lvl>
    <w:lvl w:ilvl="5" w:tplc="0415001B" w:tentative="1">
      <w:start w:val="1"/>
      <w:numFmt w:val="lowerRoman"/>
      <w:lvlText w:val="%6."/>
      <w:lvlJc w:val="right"/>
      <w:pPr>
        <w:tabs>
          <w:tab w:val="num" w:pos="3959"/>
        </w:tabs>
        <w:ind w:left="3959" w:hanging="180"/>
      </w:pPr>
    </w:lvl>
    <w:lvl w:ilvl="6" w:tplc="0415000F" w:tentative="1">
      <w:start w:val="1"/>
      <w:numFmt w:val="decimal"/>
      <w:lvlText w:val="%7."/>
      <w:lvlJc w:val="left"/>
      <w:pPr>
        <w:tabs>
          <w:tab w:val="num" w:pos="4679"/>
        </w:tabs>
        <w:ind w:left="4679" w:hanging="360"/>
      </w:pPr>
    </w:lvl>
    <w:lvl w:ilvl="7" w:tplc="04150019" w:tentative="1">
      <w:start w:val="1"/>
      <w:numFmt w:val="lowerLetter"/>
      <w:lvlText w:val="%8."/>
      <w:lvlJc w:val="left"/>
      <w:pPr>
        <w:tabs>
          <w:tab w:val="num" w:pos="5399"/>
        </w:tabs>
        <w:ind w:left="5399" w:hanging="360"/>
      </w:pPr>
    </w:lvl>
    <w:lvl w:ilvl="8" w:tplc="0415001B" w:tentative="1">
      <w:start w:val="1"/>
      <w:numFmt w:val="lowerRoman"/>
      <w:lvlText w:val="%9."/>
      <w:lvlJc w:val="right"/>
      <w:pPr>
        <w:tabs>
          <w:tab w:val="num" w:pos="6119"/>
        </w:tabs>
        <w:ind w:left="6119" w:hanging="180"/>
      </w:pPr>
    </w:lvl>
  </w:abstractNum>
  <w:abstractNum w:abstractNumId="1" w15:restartNumberingAfterBreak="0">
    <w:nsid w:val="15A879D4"/>
    <w:multiLevelType w:val="hybridMultilevel"/>
    <w:tmpl w:val="99C46516"/>
    <w:lvl w:ilvl="0" w:tplc="844E2A28">
      <w:start w:val="1"/>
      <w:numFmt w:val="lowerLetter"/>
      <w:lvlText w:val="%1)"/>
      <w:lvlJc w:val="left"/>
      <w:pPr>
        <w:ind w:left="899" w:hanging="360"/>
      </w:pPr>
      <w:rPr>
        <w:rFonts w:hint="default"/>
      </w:rPr>
    </w:lvl>
    <w:lvl w:ilvl="1" w:tplc="04150019" w:tentative="1">
      <w:start w:val="1"/>
      <w:numFmt w:val="lowerLetter"/>
      <w:lvlText w:val="%2."/>
      <w:lvlJc w:val="left"/>
      <w:pPr>
        <w:ind w:left="1619" w:hanging="360"/>
      </w:pPr>
    </w:lvl>
    <w:lvl w:ilvl="2" w:tplc="0415001B" w:tentative="1">
      <w:start w:val="1"/>
      <w:numFmt w:val="lowerRoman"/>
      <w:lvlText w:val="%3."/>
      <w:lvlJc w:val="right"/>
      <w:pPr>
        <w:ind w:left="2339" w:hanging="180"/>
      </w:pPr>
    </w:lvl>
    <w:lvl w:ilvl="3" w:tplc="0415000F" w:tentative="1">
      <w:start w:val="1"/>
      <w:numFmt w:val="decimal"/>
      <w:lvlText w:val="%4."/>
      <w:lvlJc w:val="left"/>
      <w:pPr>
        <w:ind w:left="3059" w:hanging="360"/>
      </w:pPr>
    </w:lvl>
    <w:lvl w:ilvl="4" w:tplc="04150019" w:tentative="1">
      <w:start w:val="1"/>
      <w:numFmt w:val="lowerLetter"/>
      <w:lvlText w:val="%5."/>
      <w:lvlJc w:val="left"/>
      <w:pPr>
        <w:ind w:left="3779" w:hanging="360"/>
      </w:pPr>
    </w:lvl>
    <w:lvl w:ilvl="5" w:tplc="0415001B" w:tentative="1">
      <w:start w:val="1"/>
      <w:numFmt w:val="lowerRoman"/>
      <w:lvlText w:val="%6."/>
      <w:lvlJc w:val="right"/>
      <w:pPr>
        <w:ind w:left="4499" w:hanging="180"/>
      </w:pPr>
    </w:lvl>
    <w:lvl w:ilvl="6" w:tplc="0415000F" w:tentative="1">
      <w:start w:val="1"/>
      <w:numFmt w:val="decimal"/>
      <w:lvlText w:val="%7."/>
      <w:lvlJc w:val="left"/>
      <w:pPr>
        <w:ind w:left="5219" w:hanging="360"/>
      </w:pPr>
    </w:lvl>
    <w:lvl w:ilvl="7" w:tplc="04150019" w:tentative="1">
      <w:start w:val="1"/>
      <w:numFmt w:val="lowerLetter"/>
      <w:lvlText w:val="%8."/>
      <w:lvlJc w:val="left"/>
      <w:pPr>
        <w:ind w:left="5939" w:hanging="360"/>
      </w:pPr>
    </w:lvl>
    <w:lvl w:ilvl="8" w:tplc="0415001B" w:tentative="1">
      <w:start w:val="1"/>
      <w:numFmt w:val="lowerRoman"/>
      <w:lvlText w:val="%9."/>
      <w:lvlJc w:val="right"/>
      <w:pPr>
        <w:ind w:left="6659"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róz Piotr">
    <w15:presenceInfo w15:providerId="AD" w15:userId="S::Piotr.Mroz@pgnig.pl::8c18beff-cd45-443e-abb6-f5707d7074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573"/>
    <w:rsid w:val="00004A07"/>
    <w:rsid w:val="00007040"/>
    <w:rsid w:val="000121E8"/>
    <w:rsid w:val="00095B41"/>
    <w:rsid w:val="000A1146"/>
    <w:rsid w:val="000B4AAB"/>
    <w:rsid w:val="000E3001"/>
    <w:rsid w:val="000F637D"/>
    <w:rsid w:val="00156B74"/>
    <w:rsid w:val="00157FEF"/>
    <w:rsid w:val="00191B5E"/>
    <w:rsid w:val="001D2573"/>
    <w:rsid w:val="001E68BA"/>
    <w:rsid w:val="00261F40"/>
    <w:rsid w:val="002A1301"/>
    <w:rsid w:val="002A27FC"/>
    <w:rsid w:val="002B0A3A"/>
    <w:rsid w:val="002C7B78"/>
    <w:rsid w:val="002E20B4"/>
    <w:rsid w:val="00303BBD"/>
    <w:rsid w:val="0033703B"/>
    <w:rsid w:val="00382F0A"/>
    <w:rsid w:val="003B1AA2"/>
    <w:rsid w:val="003C688C"/>
    <w:rsid w:val="003F0488"/>
    <w:rsid w:val="004024E2"/>
    <w:rsid w:val="004316DA"/>
    <w:rsid w:val="0044351C"/>
    <w:rsid w:val="00445974"/>
    <w:rsid w:val="00456305"/>
    <w:rsid w:val="00456A27"/>
    <w:rsid w:val="004658FB"/>
    <w:rsid w:val="0046699A"/>
    <w:rsid w:val="00494F7C"/>
    <w:rsid w:val="004D1B08"/>
    <w:rsid w:val="005705A9"/>
    <w:rsid w:val="00597B45"/>
    <w:rsid w:val="005A4F32"/>
    <w:rsid w:val="005D58BF"/>
    <w:rsid w:val="005F09C8"/>
    <w:rsid w:val="006122A5"/>
    <w:rsid w:val="00653AD4"/>
    <w:rsid w:val="00694F7B"/>
    <w:rsid w:val="006A00DD"/>
    <w:rsid w:val="006A1E53"/>
    <w:rsid w:val="006B38C5"/>
    <w:rsid w:val="006D4FD7"/>
    <w:rsid w:val="006E37BA"/>
    <w:rsid w:val="006F61C7"/>
    <w:rsid w:val="00706812"/>
    <w:rsid w:val="00712429"/>
    <w:rsid w:val="00742041"/>
    <w:rsid w:val="00761BCB"/>
    <w:rsid w:val="00794070"/>
    <w:rsid w:val="007C2836"/>
    <w:rsid w:val="008655B2"/>
    <w:rsid w:val="00876CA6"/>
    <w:rsid w:val="00887D79"/>
    <w:rsid w:val="008A6FD7"/>
    <w:rsid w:val="008C7979"/>
    <w:rsid w:val="008E5308"/>
    <w:rsid w:val="008F28C4"/>
    <w:rsid w:val="00913D4B"/>
    <w:rsid w:val="009552BD"/>
    <w:rsid w:val="009B46E1"/>
    <w:rsid w:val="009E4C7A"/>
    <w:rsid w:val="00A01706"/>
    <w:rsid w:val="00A37EA7"/>
    <w:rsid w:val="00A53F51"/>
    <w:rsid w:val="00A56327"/>
    <w:rsid w:val="00AB4D01"/>
    <w:rsid w:val="00AD40D7"/>
    <w:rsid w:val="00B40C29"/>
    <w:rsid w:val="00B52FEB"/>
    <w:rsid w:val="00B768B3"/>
    <w:rsid w:val="00BE2FFA"/>
    <w:rsid w:val="00BF7015"/>
    <w:rsid w:val="00C2730F"/>
    <w:rsid w:val="00C32BBB"/>
    <w:rsid w:val="00C62608"/>
    <w:rsid w:val="00C743D2"/>
    <w:rsid w:val="00C9649D"/>
    <w:rsid w:val="00CA18B6"/>
    <w:rsid w:val="00CB05AE"/>
    <w:rsid w:val="00CB5A66"/>
    <w:rsid w:val="00CB5DF0"/>
    <w:rsid w:val="00CC6842"/>
    <w:rsid w:val="00CF74A7"/>
    <w:rsid w:val="00D00908"/>
    <w:rsid w:val="00D36D63"/>
    <w:rsid w:val="00D60BE3"/>
    <w:rsid w:val="00D61CB0"/>
    <w:rsid w:val="00DD69BA"/>
    <w:rsid w:val="00DD6F2A"/>
    <w:rsid w:val="00E0643D"/>
    <w:rsid w:val="00E25B98"/>
    <w:rsid w:val="00E96ACB"/>
    <w:rsid w:val="00EB18E5"/>
    <w:rsid w:val="00EB1F18"/>
    <w:rsid w:val="00F361FB"/>
    <w:rsid w:val="00F67E27"/>
    <w:rsid w:val="00F7083E"/>
    <w:rsid w:val="00F711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4A3BE"/>
  <w15:chartTrackingRefBased/>
  <w15:docId w15:val="{B313BDE6-1F3D-4393-9420-D23AF975E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2041"/>
    <w:pPr>
      <w:spacing w:after="0" w:line="320" w:lineRule="exact"/>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D1B08"/>
    <w:pPr>
      <w:tabs>
        <w:tab w:val="center" w:pos="4536"/>
        <w:tab w:val="right" w:pos="9072"/>
      </w:tabs>
      <w:spacing w:line="240" w:lineRule="auto"/>
    </w:pPr>
  </w:style>
  <w:style w:type="character" w:customStyle="1" w:styleId="NagwekZnak">
    <w:name w:val="Nagłówek Znak"/>
    <w:basedOn w:val="Domylnaczcionkaakapitu"/>
    <w:link w:val="Nagwek"/>
    <w:uiPriority w:val="99"/>
    <w:rsid w:val="004D1B08"/>
    <w:rPr>
      <w:rFonts w:ascii="Arial" w:eastAsia="Times New Roman" w:hAnsi="Arial" w:cs="Times New Roman"/>
      <w:szCs w:val="24"/>
      <w:lang w:eastAsia="pl-PL"/>
    </w:rPr>
  </w:style>
  <w:style w:type="paragraph" w:styleId="Stopka">
    <w:name w:val="footer"/>
    <w:basedOn w:val="Normalny"/>
    <w:link w:val="StopkaZnak"/>
    <w:uiPriority w:val="99"/>
    <w:unhideWhenUsed/>
    <w:rsid w:val="004D1B08"/>
    <w:pPr>
      <w:tabs>
        <w:tab w:val="center" w:pos="4536"/>
        <w:tab w:val="right" w:pos="9072"/>
      </w:tabs>
      <w:spacing w:line="240" w:lineRule="auto"/>
    </w:pPr>
  </w:style>
  <w:style w:type="character" w:customStyle="1" w:styleId="StopkaZnak">
    <w:name w:val="Stopka Znak"/>
    <w:basedOn w:val="Domylnaczcionkaakapitu"/>
    <w:link w:val="Stopka"/>
    <w:uiPriority w:val="99"/>
    <w:rsid w:val="004D1B08"/>
    <w:rPr>
      <w:rFonts w:ascii="Arial" w:eastAsia="Times New Roman" w:hAnsi="Arial" w:cs="Times New Roman"/>
      <w:szCs w:val="24"/>
      <w:lang w:eastAsia="pl-PL"/>
    </w:rPr>
  </w:style>
  <w:style w:type="character" w:styleId="Odwoaniedokomentarza">
    <w:name w:val="annotation reference"/>
    <w:basedOn w:val="Domylnaczcionkaakapitu"/>
    <w:unhideWhenUsed/>
    <w:qFormat/>
    <w:rsid w:val="006A00DD"/>
    <w:rPr>
      <w:sz w:val="16"/>
      <w:szCs w:val="16"/>
    </w:rPr>
  </w:style>
  <w:style w:type="paragraph" w:styleId="Tekstkomentarza">
    <w:name w:val="annotation text"/>
    <w:basedOn w:val="Normalny"/>
    <w:link w:val="TekstkomentarzaZnak"/>
    <w:unhideWhenUsed/>
    <w:qFormat/>
    <w:rsid w:val="006A00DD"/>
    <w:pPr>
      <w:spacing w:line="240" w:lineRule="auto"/>
    </w:pPr>
    <w:rPr>
      <w:sz w:val="20"/>
      <w:szCs w:val="20"/>
    </w:rPr>
  </w:style>
  <w:style w:type="character" w:customStyle="1" w:styleId="TekstkomentarzaZnak">
    <w:name w:val="Tekst komentarza Znak"/>
    <w:basedOn w:val="Domylnaczcionkaakapitu"/>
    <w:link w:val="Tekstkomentarza"/>
    <w:qFormat/>
    <w:rsid w:val="006A00DD"/>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A00DD"/>
    <w:rPr>
      <w:b/>
      <w:bCs/>
    </w:rPr>
  </w:style>
  <w:style w:type="character" w:customStyle="1" w:styleId="TematkomentarzaZnak">
    <w:name w:val="Temat komentarza Znak"/>
    <w:basedOn w:val="TekstkomentarzaZnak"/>
    <w:link w:val="Tematkomentarza"/>
    <w:uiPriority w:val="99"/>
    <w:semiHidden/>
    <w:rsid w:val="006A00DD"/>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6A00D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A00DD"/>
    <w:rPr>
      <w:rFonts w:ascii="Segoe UI" w:eastAsia="Times New Roman" w:hAnsi="Segoe UI" w:cs="Segoe UI"/>
      <w:sz w:val="18"/>
      <w:szCs w:val="18"/>
      <w:lang w:eastAsia="pl-PL"/>
    </w:rPr>
  </w:style>
  <w:style w:type="paragraph" w:styleId="Akapitzlist">
    <w:name w:val="List Paragraph"/>
    <w:aliases w:val="Akapit z listą numerowaną,Bullet List,Bullet list,Bulletr List Paragraph,FooterText,L1,List Paragraph21,Listeafsnit1,Odstavec,Paragraphe de liste1,Parágrafo da Lista1,Podsis rysunku,Párrafo de lista1,lp1,numbered,リスト段落1,列出段落,列出段落1"/>
    <w:basedOn w:val="Normalny"/>
    <w:link w:val="AkapitzlistZnak"/>
    <w:uiPriority w:val="34"/>
    <w:qFormat/>
    <w:rsid w:val="00B52FEB"/>
    <w:pPr>
      <w:spacing w:line="240" w:lineRule="auto"/>
      <w:ind w:left="720"/>
      <w:contextualSpacing/>
      <w:jc w:val="left"/>
    </w:pPr>
    <w:rPr>
      <w:rFonts w:ascii="Times New Roman" w:hAnsi="Times New Roman"/>
      <w:sz w:val="20"/>
      <w:szCs w:val="20"/>
    </w:rPr>
  </w:style>
  <w:style w:type="character" w:customStyle="1" w:styleId="AkapitzlistZnak">
    <w:name w:val="Akapit z listą Znak"/>
    <w:aliases w:val="Akapit z listą numerowaną Znak,Bullet List Znak,Bullet list Znak,Bulletr List Paragraph Znak,FooterText Znak,L1 Znak,List Paragraph21 Znak,Listeafsnit1 Znak,Odstavec Znak,Paragraphe de liste1 Znak,Parágrafo da Lista1 Znak,lp1 Znak"/>
    <w:link w:val="Akapitzlist"/>
    <w:uiPriority w:val="34"/>
    <w:qFormat/>
    <w:locked/>
    <w:rsid w:val="00B52FEB"/>
    <w:rPr>
      <w:rFonts w:ascii="Times New Roman" w:eastAsia="Times New Roman" w:hAnsi="Times New Roman" w:cs="Times New Roman"/>
      <w:sz w:val="20"/>
      <w:szCs w:val="20"/>
      <w:lang w:eastAsia="pl-PL"/>
    </w:rPr>
  </w:style>
  <w:style w:type="paragraph" w:styleId="Poprawka">
    <w:name w:val="Revision"/>
    <w:hidden/>
    <w:uiPriority w:val="99"/>
    <w:semiHidden/>
    <w:rsid w:val="00B52FEB"/>
    <w:pPr>
      <w:spacing w:after="0" w:line="240" w:lineRule="auto"/>
    </w:pPr>
    <w:rPr>
      <w:rFonts w:ascii="Arial" w:eastAsia="Times New Roman" w:hAnsi="Arial"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CDADE-15FB-4A1E-81B8-4A2B2BE36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828</Words>
  <Characters>4974</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PGNiG</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Wojtowicz Jacek</dc:creator>
  <cp:keywords/>
  <dc:description/>
  <cp:lastModifiedBy>Bulik Paulina</cp:lastModifiedBy>
  <cp:revision>2</cp:revision>
  <cp:lastPrinted>2021-07-13T07:25:00Z</cp:lastPrinted>
  <dcterms:created xsi:type="dcterms:W3CDTF">2026-01-23T08:52:00Z</dcterms:created>
  <dcterms:modified xsi:type="dcterms:W3CDTF">2026-01-23T08:52:00Z</dcterms:modified>
</cp:coreProperties>
</file>